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61110379" w14:textId="77777777" w:rsidR="004E3BD0" w:rsidRDefault="004E3BD0" w:rsidP="00CB1D11">
      <w:pPr>
        <w:pStyle w:val="Documentnumber"/>
        <w:suppressAutoHyphens/>
      </w:pPr>
    </w:p>
    <w:p w14:paraId="333E9E95" w14:textId="13F60B02" w:rsidR="0093492E" w:rsidRPr="00F55AD7" w:rsidRDefault="002735DD" w:rsidP="00CB1D11">
      <w:pPr>
        <w:pStyle w:val="Documentnumber"/>
        <w:suppressAutoHyphens/>
      </w:pPr>
      <w:r>
        <w:t>G</w:t>
      </w:r>
      <w:r w:rsidR="00161401">
        <w:t>nnnn</w:t>
      </w:r>
      <w:r w:rsidR="0074084C">
        <w:t xml:space="preserve"> </w:t>
      </w:r>
    </w:p>
    <w:p w14:paraId="04568955" w14:textId="249E9F06" w:rsidR="00776004" w:rsidRPr="00F55AD7" w:rsidRDefault="00816606" w:rsidP="0014597C">
      <w:pPr>
        <w:pStyle w:val="Documentname"/>
      </w:pPr>
      <w:r>
        <w:t>developments and implications of maritime autonomous surface ships</w:t>
      </w:r>
      <w:r w:rsidR="00AD5E46">
        <w:t xml:space="preserve"> (MASS)</w:t>
      </w:r>
      <w:r>
        <w:t xml:space="preserve"> for coastal authorities</w:t>
      </w:r>
    </w:p>
    <w:p w14:paraId="508B62A6" w14:textId="77777777" w:rsidR="004E0BBB" w:rsidRPr="00F55AD7" w:rsidRDefault="004E0BBB" w:rsidP="00CB1D11">
      <w:pPr>
        <w:suppressAutoHyphens/>
      </w:pPr>
    </w:p>
    <w:p w14:paraId="3DEFD854" w14:textId="77777777" w:rsidR="009C1C2D" w:rsidRPr="00FD1793" w:rsidRDefault="009C1C2D" w:rsidP="009C1C2D">
      <w:pPr>
        <w:spacing w:line="240" w:lineRule="auto"/>
        <w:ind w:left="720"/>
        <w:rPr>
          <w:rFonts w:eastAsia="Times New Roman"/>
          <w:sz w:val="22"/>
        </w:rPr>
      </w:pP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11449EAD" w14:textId="77777777" w:rsidR="000E0EC6" w:rsidRPr="000870E9" w:rsidRDefault="00F404B9" w:rsidP="00CB1D11">
      <w:pPr>
        <w:pStyle w:val="MRN"/>
        <w:suppressAutoHyphens/>
        <w:rPr>
          <w:lang w:val="sv-SE"/>
        </w:rPr>
        <w:sectPr w:rsidR="000E0EC6" w:rsidRPr="000870E9" w:rsidSect="00D72D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0"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1"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72DF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7CAE4E9" w14:textId="7783766F" w:rsidR="004F7498" w:rsidRDefault="000C2857">
      <w:pPr>
        <w:pStyle w:val="TOC1"/>
        <w:rPr>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4F7498" w:rsidRPr="00256DA5">
        <w:t>1.</w:t>
      </w:r>
      <w:r w:rsidR="004F7498">
        <w:rPr>
          <w:b w:val="0"/>
          <w:caps w:val="0"/>
          <w:color w:val="auto"/>
          <w:kern w:val="2"/>
          <w:sz w:val="24"/>
          <w:szCs w:val="24"/>
          <w:lang w:val="en-US"/>
          <w14:ligatures w14:val="standardContextual"/>
        </w:rPr>
        <w:tab/>
      </w:r>
      <w:r w:rsidR="004F7498">
        <w:t>Introduction</w:t>
      </w:r>
      <w:r w:rsidR="004F7498">
        <w:tab/>
      </w:r>
      <w:r w:rsidR="004F7498">
        <w:fldChar w:fldCharType="begin"/>
      </w:r>
      <w:r w:rsidR="004F7498">
        <w:instrText xml:space="preserve"> PAGEREF _Toc178886867 \h </w:instrText>
      </w:r>
      <w:r w:rsidR="004F7498">
        <w:fldChar w:fldCharType="separate"/>
      </w:r>
      <w:r w:rsidR="004F7498">
        <w:t>6</w:t>
      </w:r>
      <w:r w:rsidR="004F7498">
        <w:fldChar w:fldCharType="end"/>
      </w:r>
    </w:p>
    <w:p w14:paraId="5DBC85E6" w14:textId="34BB2782" w:rsidR="004F7498" w:rsidRDefault="004F7498">
      <w:pPr>
        <w:pStyle w:val="TOC1"/>
        <w:rPr>
          <w:b w:val="0"/>
          <w:caps w:val="0"/>
          <w:color w:val="auto"/>
          <w:kern w:val="2"/>
          <w:sz w:val="24"/>
          <w:szCs w:val="24"/>
          <w:lang w:val="en-US"/>
          <w14:ligatures w14:val="standardContextual"/>
        </w:rPr>
      </w:pPr>
      <w:r w:rsidRPr="00256DA5">
        <w:t>2.</w:t>
      </w:r>
      <w:r>
        <w:rPr>
          <w:b w:val="0"/>
          <w:caps w:val="0"/>
          <w:color w:val="auto"/>
          <w:kern w:val="2"/>
          <w:sz w:val="24"/>
          <w:szCs w:val="24"/>
          <w:lang w:val="en-US"/>
          <w14:ligatures w14:val="standardContextual"/>
        </w:rPr>
        <w:tab/>
      </w:r>
      <w:r>
        <w:t>Aims, Objectives and Guideing Principles</w:t>
      </w:r>
      <w:r>
        <w:tab/>
      </w:r>
      <w:r>
        <w:fldChar w:fldCharType="begin"/>
      </w:r>
      <w:r>
        <w:instrText xml:space="preserve"> PAGEREF _Toc178886868 \h </w:instrText>
      </w:r>
      <w:r>
        <w:fldChar w:fldCharType="separate"/>
      </w:r>
      <w:r>
        <w:t>6</w:t>
      </w:r>
      <w:r>
        <w:fldChar w:fldCharType="end"/>
      </w:r>
    </w:p>
    <w:p w14:paraId="2469BECB" w14:textId="24EDDA6A" w:rsidR="004F7498" w:rsidRDefault="004F7498">
      <w:pPr>
        <w:pStyle w:val="TOC3"/>
        <w:tabs>
          <w:tab w:val="left" w:pos="1134"/>
        </w:tabs>
        <w:rPr>
          <w:noProof/>
          <w:color w:val="auto"/>
          <w:kern w:val="2"/>
          <w:sz w:val="24"/>
          <w:szCs w:val="24"/>
          <w:lang w:val="en-US"/>
          <w14:ligatures w14:val="standardContextual"/>
        </w:rPr>
      </w:pPr>
      <w:r>
        <w:rPr>
          <w:noProof/>
        </w:rPr>
        <w:t>2.1.1.</w:t>
      </w:r>
      <w:r>
        <w:rPr>
          <w:noProof/>
          <w:color w:val="auto"/>
          <w:kern w:val="2"/>
          <w:sz w:val="24"/>
          <w:szCs w:val="24"/>
          <w:lang w:val="en-US"/>
          <w14:ligatures w14:val="standardContextual"/>
        </w:rPr>
        <w:tab/>
      </w:r>
      <w:r>
        <w:rPr>
          <w:noProof/>
        </w:rPr>
        <w:t>Aim</w:t>
      </w:r>
      <w:r>
        <w:rPr>
          <w:noProof/>
        </w:rPr>
        <w:tab/>
      </w:r>
      <w:r>
        <w:rPr>
          <w:noProof/>
        </w:rPr>
        <w:fldChar w:fldCharType="begin"/>
      </w:r>
      <w:r>
        <w:rPr>
          <w:noProof/>
        </w:rPr>
        <w:instrText xml:space="preserve"> PAGEREF _Toc178886869 \h </w:instrText>
      </w:r>
      <w:r>
        <w:rPr>
          <w:noProof/>
        </w:rPr>
      </w:r>
      <w:r>
        <w:rPr>
          <w:noProof/>
        </w:rPr>
        <w:fldChar w:fldCharType="separate"/>
      </w:r>
      <w:r>
        <w:rPr>
          <w:noProof/>
        </w:rPr>
        <w:t>6</w:t>
      </w:r>
      <w:r>
        <w:rPr>
          <w:noProof/>
        </w:rPr>
        <w:fldChar w:fldCharType="end"/>
      </w:r>
    </w:p>
    <w:p w14:paraId="07C93D5A" w14:textId="3421EA85" w:rsidR="004F7498" w:rsidRDefault="004F7498">
      <w:pPr>
        <w:pStyle w:val="TOC3"/>
        <w:tabs>
          <w:tab w:val="left" w:pos="1134"/>
        </w:tabs>
        <w:rPr>
          <w:noProof/>
          <w:color w:val="auto"/>
          <w:kern w:val="2"/>
          <w:sz w:val="24"/>
          <w:szCs w:val="24"/>
          <w:lang w:val="en-US"/>
          <w14:ligatures w14:val="standardContextual"/>
        </w:rPr>
      </w:pPr>
      <w:r>
        <w:rPr>
          <w:noProof/>
        </w:rPr>
        <w:t>2.1.2.</w:t>
      </w:r>
      <w:r>
        <w:rPr>
          <w:noProof/>
          <w:color w:val="auto"/>
          <w:kern w:val="2"/>
          <w:sz w:val="24"/>
          <w:szCs w:val="24"/>
          <w:lang w:val="en-US"/>
          <w14:ligatures w14:val="standardContextual"/>
        </w:rPr>
        <w:tab/>
      </w:r>
      <w:r>
        <w:rPr>
          <w:noProof/>
        </w:rPr>
        <w:t>Objective</w:t>
      </w:r>
      <w:r>
        <w:rPr>
          <w:noProof/>
        </w:rPr>
        <w:tab/>
      </w:r>
      <w:r>
        <w:rPr>
          <w:noProof/>
        </w:rPr>
        <w:fldChar w:fldCharType="begin"/>
      </w:r>
      <w:r>
        <w:rPr>
          <w:noProof/>
        </w:rPr>
        <w:instrText xml:space="preserve"> PAGEREF _Toc178886870 \h </w:instrText>
      </w:r>
      <w:r>
        <w:rPr>
          <w:noProof/>
        </w:rPr>
      </w:r>
      <w:r>
        <w:rPr>
          <w:noProof/>
        </w:rPr>
        <w:fldChar w:fldCharType="separate"/>
      </w:r>
      <w:r>
        <w:rPr>
          <w:noProof/>
        </w:rPr>
        <w:t>7</w:t>
      </w:r>
      <w:r>
        <w:rPr>
          <w:noProof/>
        </w:rPr>
        <w:fldChar w:fldCharType="end"/>
      </w:r>
    </w:p>
    <w:p w14:paraId="4E4363BC" w14:textId="193DD305" w:rsidR="004F7498" w:rsidRDefault="004F7498">
      <w:pPr>
        <w:pStyle w:val="TOC3"/>
        <w:tabs>
          <w:tab w:val="left" w:pos="1134"/>
        </w:tabs>
        <w:rPr>
          <w:noProof/>
          <w:color w:val="auto"/>
          <w:kern w:val="2"/>
          <w:sz w:val="24"/>
          <w:szCs w:val="24"/>
          <w:lang w:val="en-US"/>
          <w14:ligatures w14:val="standardContextual"/>
        </w:rPr>
      </w:pPr>
      <w:r>
        <w:rPr>
          <w:noProof/>
        </w:rPr>
        <w:t>2.1.3.</w:t>
      </w:r>
      <w:r>
        <w:rPr>
          <w:noProof/>
          <w:color w:val="auto"/>
          <w:kern w:val="2"/>
          <w:sz w:val="24"/>
          <w:szCs w:val="24"/>
          <w:lang w:val="en-US"/>
          <w14:ligatures w14:val="standardContextual"/>
        </w:rPr>
        <w:tab/>
      </w:r>
      <w:r>
        <w:rPr>
          <w:noProof/>
        </w:rPr>
        <w:t>Guiding Principles</w:t>
      </w:r>
      <w:r>
        <w:rPr>
          <w:noProof/>
        </w:rPr>
        <w:tab/>
      </w:r>
      <w:r>
        <w:rPr>
          <w:noProof/>
        </w:rPr>
        <w:fldChar w:fldCharType="begin"/>
      </w:r>
      <w:r>
        <w:rPr>
          <w:noProof/>
        </w:rPr>
        <w:instrText xml:space="preserve"> PAGEREF _Toc178886871 \h </w:instrText>
      </w:r>
      <w:r>
        <w:rPr>
          <w:noProof/>
        </w:rPr>
      </w:r>
      <w:r>
        <w:rPr>
          <w:noProof/>
        </w:rPr>
        <w:fldChar w:fldCharType="separate"/>
      </w:r>
      <w:r>
        <w:rPr>
          <w:noProof/>
        </w:rPr>
        <w:t>7</w:t>
      </w:r>
      <w:r>
        <w:rPr>
          <w:noProof/>
        </w:rPr>
        <w:fldChar w:fldCharType="end"/>
      </w:r>
    </w:p>
    <w:p w14:paraId="0A560C6D" w14:textId="721AAB8B" w:rsidR="004F7498" w:rsidRDefault="004F7498">
      <w:pPr>
        <w:pStyle w:val="TOC3"/>
        <w:tabs>
          <w:tab w:val="left" w:pos="1134"/>
        </w:tabs>
        <w:rPr>
          <w:noProof/>
          <w:color w:val="auto"/>
          <w:kern w:val="2"/>
          <w:sz w:val="24"/>
          <w:szCs w:val="24"/>
          <w:lang w:val="en-US"/>
          <w14:ligatures w14:val="standardContextual"/>
        </w:rPr>
      </w:pPr>
      <w:r>
        <w:rPr>
          <w:noProof/>
        </w:rPr>
        <w:t>2.1.4.</w:t>
      </w:r>
      <w:r>
        <w:rPr>
          <w:noProof/>
          <w:color w:val="auto"/>
          <w:kern w:val="2"/>
          <w:sz w:val="24"/>
          <w:szCs w:val="24"/>
          <w:lang w:val="en-US"/>
          <w14:ligatures w14:val="standardContextual"/>
        </w:rPr>
        <w:tab/>
      </w:r>
      <w:r>
        <w:rPr>
          <w:noProof/>
        </w:rPr>
        <w:t>G#### Guideline Series</w:t>
      </w:r>
      <w:r>
        <w:rPr>
          <w:noProof/>
        </w:rPr>
        <w:tab/>
      </w:r>
      <w:r>
        <w:rPr>
          <w:noProof/>
        </w:rPr>
        <w:fldChar w:fldCharType="begin"/>
      </w:r>
      <w:r>
        <w:rPr>
          <w:noProof/>
        </w:rPr>
        <w:instrText xml:space="preserve"> PAGEREF _Toc178886872 \h </w:instrText>
      </w:r>
      <w:r>
        <w:rPr>
          <w:noProof/>
        </w:rPr>
      </w:r>
      <w:r>
        <w:rPr>
          <w:noProof/>
        </w:rPr>
        <w:fldChar w:fldCharType="separate"/>
      </w:r>
      <w:r>
        <w:rPr>
          <w:noProof/>
        </w:rPr>
        <w:t>7</w:t>
      </w:r>
      <w:r>
        <w:rPr>
          <w:noProof/>
        </w:rPr>
        <w:fldChar w:fldCharType="end"/>
      </w:r>
    </w:p>
    <w:p w14:paraId="22275F02" w14:textId="43561B74" w:rsidR="004F7498" w:rsidRDefault="004F7498">
      <w:pPr>
        <w:pStyle w:val="TOC1"/>
        <w:rPr>
          <w:b w:val="0"/>
          <w:caps w:val="0"/>
          <w:color w:val="auto"/>
          <w:kern w:val="2"/>
          <w:sz w:val="24"/>
          <w:szCs w:val="24"/>
          <w:lang w:val="en-US"/>
          <w14:ligatures w14:val="standardContextual"/>
        </w:rPr>
      </w:pPr>
      <w:r w:rsidRPr="00256DA5">
        <w:t>3.</w:t>
      </w:r>
      <w:r>
        <w:rPr>
          <w:b w:val="0"/>
          <w:caps w:val="0"/>
          <w:color w:val="auto"/>
          <w:kern w:val="2"/>
          <w:sz w:val="24"/>
          <w:szCs w:val="24"/>
          <w:lang w:val="en-US"/>
          <w14:ligatures w14:val="standardContextual"/>
        </w:rPr>
        <w:tab/>
      </w:r>
      <w:r>
        <w:t>Developments in MASS</w:t>
      </w:r>
      <w:r>
        <w:tab/>
      </w:r>
      <w:r>
        <w:fldChar w:fldCharType="begin"/>
      </w:r>
      <w:r>
        <w:instrText xml:space="preserve"> PAGEREF _Toc178886873 \h </w:instrText>
      </w:r>
      <w:r>
        <w:fldChar w:fldCharType="separate"/>
      </w:r>
      <w:r>
        <w:t>7</w:t>
      </w:r>
      <w:r>
        <w:fldChar w:fldCharType="end"/>
      </w:r>
    </w:p>
    <w:p w14:paraId="5B74860C" w14:textId="1BF4376D" w:rsidR="004F7498" w:rsidRDefault="004F7498">
      <w:pPr>
        <w:pStyle w:val="TOC2"/>
        <w:rPr>
          <w:color w:val="auto"/>
          <w:kern w:val="2"/>
          <w:sz w:val="24"/>
          <w:szCs w:val="24"/>
          <w:lang w:val="en-US"/>
          <w14:ligatures w14:val="standardContextual"/>
        </w:rPr>
      </w:pPr>
      <w:r>
        <w:t>3.1.</w:t>
      </w:r>
      <w:r>
        <w:rPr>
          <w:color w:val="auto"/>
          <w:kern w:val="2"/>
          <w:sz w:val="24"/>
          <w:szCs w:val="24"/>
          <w:lang w:val="en-US"/>
          <w14:ligatures w14:val="standardContextual"/>
        </w:rPr>
        <w:tab/>
      </w:r>
      <w:r>
        <w:t>IMO and MASS</w:t>
      </w:r>
      <w:r>
        <w:tab/>
      </w:r>
      <w:r>
        <w:fldChar w:fldCharType="begin"/>
      </w:r>
      <w:r>
        <w:instrText xml:space="preserve"> PAGEREF _Toc178886874 \h </w:instrText>
      </w:r>
      <w:r>
        <w:fldChar w:fldCharType="separate"/>
      </w:r>
      <w:r>
        <w:t>8</w:t>
      </w:r>
      <w:r>
        <w:fldChar w:fldCharType="end"/>
      </w:r>
    </w:p>
    <w:p w14:paraId="20476EA6" w14:textId="65119017" w:rsidR="004F7498" w:rsidRDefault="004F7498">
      <w:pPr>
        <w:pStyle w:val="TOC2"/>
        <w:rPr>
          <w:color w:val="auto"/>
          <w:kern w:val="2"/>
          <w:sz w:val="24"/>
          <w:szCs w:val="24"/>
          <w:lang w:val="en-US"/>
          <w14:ligatures w14:val="standardContextual"/>
        </w:rPr>
      </w:pPr>
      <w:r>
        <w:t>3.2.</w:t>
      </w:r>
      <w:r>
        <w:rPr>
          <w:color w:val="auto"/>
          <w:kern w:val="2"/>
          <w:sz w:val="24"/>
          <w:szCs w:val="24"/>
          <w:lang w:val="en-US"/>
          <w14:ligatures w14:val="standardContextual"/>
        </w:rPr>
        <w:tab/>
      </w:r>
      <w:r>
        <w:t>IHO AND MASS</w:t>
      </w:r>
      <w:r>
        <w:tab/>
      </w:r>
      <w:r>
        <w:fldChar w:fldCharType="begin"/>
      </w:r>
      <w:r>
        <w:instrText xml:space="preserve"> PAGEREF _Toc178886875 \h </w:instrText>
      </w:r>
      <w:r>
        <w:fldChar w:fldCharType="separate"/>
      </w:r>
      <w:r>
        <w:t>8</w:t>
      </w:r>
      <w:r>
        <w:fldChar w:fldCharType="end"/>
      </w:r>
    </w:p>
    <w:p w14:paraId="6F6CAC8B" w14:textId="5C2F06E4" w:rsidR="004F7498" w:rsidRDefault="004F7498">
      <w:pPr>
        <w:pStyle w:val="TOC1"/>
        <w:rPr>
          <w:b w:val="0"/>
          <w:caps w:val="0"/>
          <w:color w:val="auto"/>
          <w:kern w:val="2"/>
          <w:sz w:val="24"/>
          <w:szCs w:val="24"/>
          <w:lang w:val="en-US"/>
          <w14:ligatures w14:val="standardContextual"/>
        </w:rPr>
      </w:pPr>
      <w:r w:rsidRPr="00256DA5">
        <w:rPr>
          <w:caps w:val="0"/>
        </w:rPr>
        <w:t>4.</w:t>
      </w:r>
      <w:r>
        <w:rPr>
          <w:b w:val="0"/>
          <w:caps w:val="0"/>
          <w:color w:val="auto"/>
          <w:kern w:val="2"/>
          <w:sz w:val="24"/>
          <w:szCs w:val="24"/>
          <w:lang w:val="en-US"/>
          <w14:ligatures w14:val="standardContextual"/>
        </w:rPr>
        <w:tab/>
      </w:r>
      <w:r w:rsidRPr="00256DA5">
        <w:rPr>
          <w:caps w:val="0"/>
        </w:rPr>
        <w:t>IALA and MASS</w:t>
      </w:r>
      <w:r>
        <w:tab/>
      </w:r>
      <w:r>
        <w:fldChar w:fldCharType="begin"/>
      </w:r>
      <w:r>
        <w:instrText xml:space="preserve"> PAGEREF _Toc178886876 \h </w:instrText>
      </w:r>
      <w:r>
        <w:fldChar w:fldCharType="separate"/>
      </w:r>
      <w:r>
        <w:t>9</w:t>
      </w:r>
      <w:r>
        <w:fldChar w:fldCharType="end"/>
      </w:r>
    </w:p>
    <w:p w14:paraId="37245352" w14:textId="55776908" w:rsidR="004F7498" w:rsidRDefault="004F7498">
      <w:pPr>
        <w:pStyle w:val="TOC2"/>
        <w:rPr>
          <w:color w:val="auto"/>
          <w:kern w:val="2"/>
          <w:sz w:val="24"/>
          <w:szCs w:val="24"/>
          <w:lang w:val="en-US"/>
          <w14:ligatures w14:val="standardContextual"/>
        </w:rPr>
      </w:pPr>
      <w:r>
        <w:t>4.1.</w:t>
      </w:r>
      <w:r>
        <w:rPr>
          <w:color w:val="auto"/>
          <w:kern w:val="2"/>
          <w:sz w:val="24"/>
          <w:szCs w:val="24"/>
          <w:lang w:val="en-US"/>
          <w14:ligatures w14:val="standardContextual"/>
        </w:rPr>
        <w:tab/>
      </w:r>
      <w:r>
        <w:t>Considerations for MASS</w:t>
      </w:r>
      <w:r>
        <w:tab/>
      </w:r>
      <w:r>
        <w:fldChar w:fldCharType="begin"/>
      </w:r>
      <w:r>
        <w:instrText xml:space="preserve"> PAGEREF _Toc178886877 \h </w:instrText>
      </w:r>
      <w:r>
        <w:fldChar w:fldCharType="separate"/>
      </w:r>
      <w:r>
        <w:t>10</w:t>
      </w:r>
      <w:r>
        <w:fldChar w:fldCharType="end"/>
      </w:r>
    </w:p>
    <w:p w14:paraId="079D5054" w14:textId="0F1AE242" w:rsidR="004F7498" w:rsidRDefault="004F7498">
      <w:pPr>
        <w:pStyle w:val="TOC2"/>
        <w:rPr>
          <w:color w:val="auto"/>
          <w:kern w:val="2"/>
          <w:sz w:val="24"/>
          <w:szCs w:val="24"/>
          <w:lang w:val="en-US"/>
          <w14:ligatures w14:val="standardContextual"/>
        </w:rPr>
      </w:pPr>
      <w:r w:rsidRPr="00256DA5">
        <w:t>4.2.</w:t>
      </w:r>
      <w:r>
        <w:rPr>
          <w:color w:val="auto"/>
          <w:kern w:val="2"/>
          <w:sz w:val="24"/>
          <w:szCs w:val="24"/>
          <w:lang w:val="en-US"/>
          <w14:ligatures w14:val="standardContextual"/>
        </w:rPr>
        <w:tab/>
      </w:r>
      <w:r w:rsidRPr="00256DA5">
        <w:t>Implications of MASS for Coastal Authorities</w:t>
      </w:r>
      <w:r>
        <w:tab/>
      </w:r>
      <w:r>
        <w:fldChar w:fldCharType="begin"/>
      </w:r>
      <w:r>
        <w:instrText xml:space="preserve"> PAGEREF _Toc178886878 \h </w:instrText>
      </w:r>
      <w:r>
        <w:fldChar w:fldCharType="separate"/>
      </w:r>
      <w:r>
        <w:t>11</w:t>
      </w:r>
      <w:r>
        <w:fldChar w:fldCharType="end"/>
      </w:r>
    </w:p>
    <w:p w14:paraId="391F4A55" w14:textId="158F28F3" w:rsidR="004F7498" w:rsidRDefault="004F7498">
      <w:pPr>
        <w:pStyle w:val="TOC3"/>
        <w:tabs>
          <w:tab w:val="left" w:pos="1134"/>
        </w:tabs>
        <w:rPr>
          <w:noProof/>
          <w:color w:val="auto"/>
          <w:kern w:val="2"/>
          <w:sz w:val="24"/>
          <w:szCs w:val="24"/>
          <w:lang w:val="en-US"/>
          <w14:ligatures w14:val="standardContextual"/>
        </w:rPr>
      </w:pPr>
      <w:r>
        <w:rPr>
          <w:noProof/>
        </w:rPr>
        <w:t>4.2.1.</w:t>
      </w:r>
      <w:r>
        <w:rPr>
          <w:noProof/>
          <w:color w:val="auto"/>
          <w:kern w:val="2"/>
          <w:sz w:val="24"/>
          <w:szCs w:val="24"/>
          <w:lang w:val="en-US"/>
          <w14:ligatures w14:val="standardContextual"/>
        </w:rPr>
        <w:tab/>
      </w:r>
      <w:r>
        <w:rPr>
          <w:noProof/>
        </w:rPr>
        <w:t>Operational context for MASS</w:t>
      </w:r>
      <w:r>
        <w:rPr>
          <w:noProof/>
        </w:rPr>
        <w:tab/>
      </w:r>
      <w:r>
        <w:rPr>
          <w:noProof/>
        </w:rPr>
        <w:fldChar w:fldCharType="begin"/>
      </w:r>
      <w:r>
        <w:rPr>
          <w:noProof/>
        </w:rPr>
        <w:instrText xml:space="preserve"> PAGEREF _Toc178886879 \h </w:instrText>
      </w:r>
      <w:r>
        <w:rPr>
          <w:noProof/>
        </w:rPr>
      </w:r>
      <w:r>
        <w:rPr>
          <w:noProof/>
        </w:rPr>
        <w:fldChar w:fldCharType="separate"/>
      </w:r>
      <w:r>
        <w:rPr>
          <w:noProof/>
        </w:rPr>
        <w:t>11</w:t>
      </w:r>
      <w:r>
        <w:rPr>
          <w:noProof/>
        </w:rPr>
        <w:fldChar w:fldCharType="end"/>
      </w:r>
    </w:p>
    <w:p w14:paraId="007371FB" w14:textId="1CD2B54D" w:rsidR="004F7498" w:rsidRDefault="004F7498">
      <w:pPr>
        <w:pStyle w:val="TOC3"/>
        <w:tabs>
          <w:tab w:val="left" w:pos="1134"/>
        </w:tabs>
        <w:rPr>
          <w:noProof/>
          <w:color w:val="auto"/>
          <w:kern w:val="2"/>
          <w:sz w:val="24"/>
          <w:szCs w:val="24"/>
          <w:lang w:val="en-US"/>
          <w14:ligatures w14:val="standardContextual"/>
        </w:rPr>
      </w:pPr>
      <w:r>
        <w:rPr>
          <w:noProof/>
        </w:rPr>
        <w:t>4.2.2.</w:t>
      </w:r>
      <w:r>
        <w:rPr>
          <w:noProof/>
          <w:color w:val="auto"/>
          <w:kern w:val="2"/>
          <w:sz w:val="24"/>
          <w:szCs w:val="24"/>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_Toc178886880 \h </w:instrText>
      </w:r>
      <w:r>
        <w:rPr>
          <w:noProof/>
        </w:rPr>
      </w:r>
      <w:r>
        <w:rPr>
          <w:noProof/>
        </w:rPr>
        <w:fldChar w:fldCharType="separate"/>
      </w:r>
      <w:r>
        <w:rPr>
          <w:noProof/>
        </w:rPr>
        <w:t>11</w:t>
      </w:r>
      <w:r>
        <w:rPr>
          <w:noProof/>
        </w:rPr>
        <w:fldChar w:fldCharType="end"/>
      </w:r>
    </w:p>
    <w:p w14:paraId="67E84827" w14:textId="5F896980" w:rsidR="004F7498" w:rsidRDefault="004F7498">
      <w:pPr>
        <w:pStyle w:val="TOC3"/>
        <w:tabs>
          <w:tab w:val="left" w:pos="1134"/>
        </w:tabs>
        <w:rPr>
          <w:noProof/>
          <w:color w:val="auto"/>
          <w:kern w:val="2"/>
          <w:sz w:val="24"/>
          <w:szCs w:val="24"/>
          <w:lang w:val="en-US"/>
          <w14:ligatures w14:val="standardContextual"/>
        </w:rPr>
      </w:pPr>
      <w:r>
        <w:rPr>
          <w:noProof/>
        </w:rPr>
        <w:t>4.2.3.</w:t>
      </w:r>
      <w:r>
        <w:rPr>
          <w:noProof/>
          <w:color w:val="auto"/>
          <w:kern w:val="2"/>
          <w:sz w:val="24"/>
          <w:szCs w:val="24"/>
          <w:lang w:val="en-US"/>
          <w14:ligatures w14:val="standardContextual"/>
        </w:rPr>
        <w:tab/>
      </w:r>
      <w:r>
        <w:rPr>
          <w:noProof/>
        </w:rPr>
        <w:t>Risk assessment</w:t>
      </w:r>
      <w:r>
        <w:rPr>
          <w:noProof/>
        </w:rPr>
        <w:tab/>
      </w:r>
      <w:r>
        <w:rPr>
          <w:noProof/>
        </w:rPr>
        <w:fldChar w:fldCharType="begin"/>
      </w:r>
      <w:r>
        <w:rPr>
          <w:noProof/>
        </w:rPr>
        <w:instrText xml:space="preserve"> PAGEREF _Toc178886881 \h </w:instrText>
      </w:r>
      <w:r>
        <w:rPr>
          <w:noProof/>
        </w:rPr>
      </w:r>
      <w:r>
        <w:rPr>
          <w:noProof/>
        </w:rPr>
        <w:fldChar w:fldCharType="separate"/>
      </w:r>
      <w:r>
        <w:rPr>
          <w:noProof/>
        </w:rPr>
        <w:t>12</w:t>
      </w:r>
      <w:r>
        <w:rPr>
          <w:noProof/>
        </w:rPr>
        <w:fldChar w:fldCharType="end"/>
      </w:r>
    </w:p>
    <w:p w14:paraId="5524F32F" w14:textId="373A5ECA" w:rsidR="004F7498" w:rsidRDefault="004F7498">
      <w:pPr>
        <w:pStyle w:val="TOC3"/>
        <w:tabs>
          <w:tab w:val="left" w:pos="1134"/>
        </w:tabs>
        <w:rPr>
          <w:noProof/>
          <w:color w:val="auto"/>
          <w:kern w:val="2"/>
          <w:sz w:val="24"/>
          <w:szCs w:val="24"/>
          <w:lang w:val="en-US"/>
          <w14:ligatures w14:val="standardContextual"/>
        </w:rPr>
      </w:pPr>
      <w:r>
        <w:rPr>
          <w:noProof/>
        </w:rPr>
        <w:t>4.2.4.</w:t>
      </w:r>
      <w:r>
        <w:rPr>
          <w:noProof/>
          <w:color w:val="auto"/>
          <w:kern w:val="2"/>
          <w:sz w:val="24"/>
          <w:szCs w:val="24"/>
          <w:lang w:val="en-US"/>
          <w14:ligatures w14:val="standardContextual"/>
        </w:rPr>
        <w:tab/>
      </w:r>
      <w:r>
        <w:rPr>
          <w:noProof/>
        </w:rPr>
        <w:t>Environmental considerations</w:t>
      </w:r>
      <w:r>
        <w:rPr>
          <w:noProof/>
        </w:rPr>
        <w:tab/>
      </w:r>
      <w:r>
        <w:rPr>
          <w:noProof/>
        </w:rPr>
        <w:fldChar w:fldCharType="begin"/>
      </w:r>
      <w:r>
        <w:rPr>
          <w:noProof/>
        </w:rPr>
        <w:instrText xml:space="preserve"> PAGEREF _Toc178886882 \h </w:instrText>
      </w:r>
      <w:r>
        <w:rPr>
          <w:noProof/>
        </w:rPr>
      </w:r>
      <w:r>
        <w:rPr>
          <w:noProof/>
        </w:rPr>
        <w:fldChar w:fldCharType="separate"/>
      </w:r>
      <w:r>
        <w:rPr>
          <w:noProof/>
        </w:rPr>
        <w:t>12</w:t>
      </w:r>
      <w:r>
        <w:rPr>
          <w:noProof/>
        </w:rPr>
        <w:fldChar w:fldCharType="end"/>
      </w:r>
    </w:p>
    <w:p w14:paraId="0592306A" w14:textId="680D7A89" w:rsidR="004F7498" w:rsidRDefault="004F7498">
      <w:pPr>
        <w:pStyle w:val="TOC3"/>
        <w:tabs>
          <w:tab w:val="left" w:pos="1134"/>
        </w:tabs>
        <w:rPr>
          <w:noProof/>
          <w:color w:val="auto"/>
          <w:kern w:val="2"/>
          <w:sz w:val="24"/>
          <w:szCs w:val="24"/>
          <w:lang w:val="en-US"/>
          <w14:ligatures w14:val="standardContextual"/>
        </w:rPr>
      </w:pPr>
      <w:r>
        <w:rPr>
          <w:noProof/>
        </w:rPr>
        <w:t>4.2.5.</w:t>
      </w:r>
      <w:r>
        <w:rPr>
          <w:noProof/>
          <w:color w:val="auto"/>
          <w:kern w:val="2"/>
          <w:sz w:val="24"/>
          <w:szCs w:val="24"/>
          <w:lang w:val="en-US"/>
          <w14:ligatures w14:val="standardContextual"/>
        </w:rPr>
        <w:tab/>
      </w:r>
      <w:r>
        <w:rPr>
          <w:noProof/>
        </w:rPr>
        <w:t>Health and Safety</w:t>
      </w:r>
      <w:r>
        <w:rPr>
          <w:noProof/>
        </w:rPr>
        <w:tab/>
      </w:r>
      <w:r>
        <w:rPr>
          <w:noProof/>
        </w:rPr>
        <w:fldChar w:fldCharType="begin"/>
      </w:r>
      <w:r>
        <w:rPr>
          <w:noProof/>
        </w:rPr>
        <w:instrText xml:space="preserve"> PAGEREF _Toc178886883 \h </w:instrText>
      </w:r>
      <w:r>
        <w:rPr>
          <w:noProof/>
        </w:rPr>
      </w:r>
      <w:r>
        <w:rPr>
          <w:noProof/>
        </w:rPr>
        <w:fldChar w:fldCharType="separate"/>
      </w:r>
      <w:r>
        <w:rPr>
          <w:noProof/>
        </w:rPr>
        <w:t>13</w:t>
      </w:r>
      <w:r>
        <w:rPr>
          <w:noProof/>
        </w:rPr>
        <w:fldChar w:fldCharType="end"/>
      </w:r>
    </w:p>
    <w:p w14:paraId="5457F9EB" w14:textId="67CA3BEF" w:rsidR="004F7498" w:rsidRDefault="004F7498">
      <w:pPr>
        <w:pStyle w:val="TOC2"/>
        <w:rPr>
          <w:color w:val="auto"/>
          <w:kern w:val="2"/>
          <w:sz w:val="24"/>
          <w:szCs w:val="24"/>
          <w:lang w:val="en-US"/>
          <w14:ligatures w14:val="standardContextual"/>
        </w:rPr>
      </w:pPr>
      <w:r>
        <w:t>4.3.</w:t>
      </w:r>
      <w:r>
        <w:rPr>
          <w:color w:val="auto"/>
          <w:kern w:val="2"/>
          <w:sz w:val="24"/>
          <w:szCs w:val="24"/>
          <w:lang w:val="en-US"/>
          <w14:ligatures w14:val="standardContextual"/>
        </w:rPr>
        <w:tab/>
      </w:r>
      <w:r>
        <w:t xml:space="preserve">Implications for </w:t>
      </w:r>
      <w:r w:rsidRPr="00256DA5">
        <w:t>PORTS</w:t>
      </w:r>
      <w:r>
        <w:t xml:space="preserve"> and Waterways Governance</w:t>
      </w:r>
      <w:r>
        <w:tab/>
      </w:r>
      <w:r>
        <w:fldChar w:fldCharType="begin"/>
      </w:r>
      <w:r>
        <w:instrText xml:space="preserve"> PAGEREF _Toc178886884 \h </w:instrText>
      </w:r>
      <w:r>
        <w:fldChar w:fldCharType="separate"/>
      </w:r>
      <w:r>
        <w:t>13</w:t>
      </w:r>
      <w:r>
        <w:fldChar w:fldCharType="end"/>
      </w:r>
    </w:p>
    <w:p w14:paraId="4E1B9B0A" w14:textId="2C683421" w:rsidR="004F7498" w:rsidRDefault="004F7498">
      <w:pPr>
        <w:pStyle w:val="TOC3"/>
        <w:tabs>
          <w:tab w:val="left" w:pos="1134"/>
        </w:tabs>
        <w:rPr>
          <w:noProof/>
          <w:color w:val="auto"/>
          <w:kern w:val="2"/>
          <w:sz w:val="24"/>
          <w:szCs w:val="24"/>
          <w:lang w:val="en-US"/>
          <w14:ligatures w14:val="standardContextual"/>
        </w:rPr>
      </w:pPr>
      <w:r w:rsidRPr="00256DA5">
        <w:rPr>
          <w:caps/>
          <w:noProof/>
        </w:rPr>
        <w:t>4.3.1.</w:t>
      </w:r>
      <w:r>
        <w:rPr>
          <w:noProof/>
          <w:color w:val="auto"/>
          <w:kern w:val="2"/>
          <w:sz w:val="24"/>
          <w:szCs w:val="24"/>
          <w:lang w:val="en-US"/>
          <w14:ligatures w14:val="standardContextual"/>
        </w:rPr>
        <w:tab/>
      </w:r>
      <w:r w:rsidRPr="00256DA5">
        <w:rPr>
          <w:caps/>
          <w:noProof/>
        </w:rPr>
        <w:t>Regulatory Aspects</w:t>
      </w:r>
      <w:r>
        <w:rPr>
          <w:noProof/>
        </w:rPr>
        <w:tab/>
      </w:r>
      <w:r>
        <w:rPr>
          <w:noProof/>
        </w:rPr>
        <w:fldChar w:fldCharType="begin"/>
      </w:r>
      <w:r>
        <w:rPr>
          <w:noProof/>
        </w:rPr>
        <w:instrText xml:space="preserve"> PAGEREF _Toc178886885 \h </w:instrText>
      </w:r>
      <w:r>
        <w:rPr>
          <w:noProof/>
        </w:rPr>
      </w:r>
      <w:r>
        <w:rPr>
          <w:noProof/>
        </w:rPr>
        <w:fldChar w:fldCharType="separate"/>
      </w:r>
      <w:r>
        <w:rPr>
          <w:noProof/>
        </w:rPr>
        <w:t>13</w:t>
      </w:r>
      <w:r>
        <w:rPr>
          <w:noProof/>
        </w:rPr>
        <w:fldChar w:fldCharType="end"/>
      </w:r>
    </w:p>
    <w:p w14:paraId="1417B357" w14:textId="7571A317" w:rsidR="004F7498" w:rsidRDefault="004F7498">
      <w:pPr>
        <w:pStyle w:val="TOC3"/>
        <w:tabs>
          <w:tab w:val="left" w:pos="1134"/>
        </w:tabs>
        <w:rPr>
          <w:noProof/>
          <w:color w:val="auto"/>
          <w:kern w:val="2"/>
          <w:sz w:val="24"/>
          <w:szCs w:val="24"/>
          <w:lang w:val="en-US"/>
          <w14:ligatures w14:val="standardContextual"/>
        </w:rPr>
      </w:pPr>
      <w:r w:rsidRPr="00256DA5">
        <w:rPr>
          <w:caps/>
          <w:noProof/>
        </w:rPr>
        <w:t>4.3.2.</w:t>
      </w:r>
      <w:r>
        <w:rPr>
          <w:noProof/>
          <w:color w:val="auto"/>
          <w:kern w:val="2"/>
          <w:sz w:val="24"/>
          <w:szCs w:val="24"/>
          <w:lang w:val="en-US"/>
          <w14:ligatures w14:val="standardContextual"/>
        </w:rPr>
        <w:tab/>
      </w:r>
      <w:r w:rsidRPr="00256DA5">
        <w:rPr>
          <w:caps/>
          <w:noProof/>
        </w:rPr>
        <w:t>Operational Aspects</w:t>
      </w:r>
      <w:r>
        <w:rPr>
          <w:noProof/>
        </w:rPr>
        <w:tab/>
      </w:r>
      <w:r>
        <w:rPr>
          <w:noProof/>
        </w:rPr>
        <w:fldChar w:fldCharType="begin"/>
      </w:r>
      <w:r>
        <w:rPr>
          <w:noProof/>
        </w:rPr>
        <w:instrText xml:space="preserve"> PAGEREF _Toc178886886 \h </w:instrText>
      </w:r>
      <w:r>
        <w:rPr>
          <w:noProof/>
        </w:rPr>
      </w:r>
      <w:r>
        <w:rPr>
          <w:noProof/>
        </w:rPr>
        <w:fldChar w:fldCharType="separate"/>
      </w:r>
      <w:r>
        <w:rPr>
          <w:noProof/>
        </w:rPr>
        <w:t>14</w:t>
      </w:r>
      <w:r>
        <w:rPr>
          <w:noProof/>
        </w:rPr>
        <w:fldChar w:fldCharType="end"/>
      </w:r>
    </w:p>
    <w:p w14:paraId="6C47C8E0" w14:textId="3EE79BBD" w:rsidR="004F7498" w:rsidRDefault="004F7498">
      <w:pPr>
        <w:pStyle w:val="TOC2"/>
        <w:rPr>
          <w:color w:val="auto"/>
          <w:kern w:val="2"/>
          <w:sz w:val="24"/>
          <w:szCs w:val="24"/>
          <w:lang w:val="en-US"/>
          <w14:ligatures w14:val="standardContextual"/>
        </w:rPr>
      </w:pPr>
      <w:r>
        <w:t>4.4.</w:t>
      </w:r>
      <w:r>
        <w:rPr>
          <w:color w:val="auto"/>
          <w:kern w:val="2"/>
          <w:sz w:val="24"/>
          <w:szCs w:val="24"/>
          <w:lang w:val="en-US"/>
          <w14:ligatures w14:val="standardContextual"/>
        </w:rPr>
        <w:tab/>
      </w:r>
      <w:r>
        <w:t>Facilities, systems and equipment</w:t>
      </w:r>
      <w:r>
        <w:tab/>
      </w:r>
      <w:r>
        <w:fldChar w:fldCharType="begin"/>
      </w:r>
      <w:r>
        <w:instrText xml:space="preserve"> PAGEREF _Toc178886887 \h </w:instrText>
      </w:r>
      <w:r>
        <w:fldChar w:fldCharType="separate"/>
      </w:r>
      <w:r>
        <w:t>15</w:t>
      </w:r>
      <w:r>
        <w:fldChar w:fldCharType="end"/>
      </w:r>
    </w:p>
    <w:p w14:paraId="18F22307" w14:textId="66158DA8" w:rsidR="004F7498" w:rsidRDefault="004F7498">
      <w:pPr>
        <w:pStyle w:val="TOC3"/>
        <w:tabs>
          <w:tab w:val="left" w:pos="1134"/>
        </w:tabs>
        <w:rPr>
          <w:noProof/>
          <w:color w:val="auto"/>
          <w:kern w:val="2"/>
          <w:sz w:val="24"/>
          <w:szCs w:val="24"/>
          <w:lang w:val="en-US"/>
          <w14:ligatures w14:val="standardContextual"/>
        </w:rPr>
      </w:pPr>
      <w:r>
        <w:rPr>
          <w:noProof/>
        </w:rPr>
        <w:t>4.4.1.</w:t>
      </w:r>
      <w:r>
        <w:rPr>
          <w:noProof/>
          <w:color w:val="auto"/>
          <w:kern w:val="2"/>
          <w:sz w:val="24"/>
          <w:szCs w:val="24"/>
          <w:lang w:val="en-US"/>
          <w14:ligatures w14:val="standardContextual"/>
        </w:rPr>
        <w:tab/>
      </w:r>
      <w:r>
        <w:rPr>
          <w:noProof/>
        </w:rPr>
        <w:t>Resilience of position</w:t>
      </w:r>
      <w:r>
        <w:rPr>
          <w:noProof/>
        </w:rPr>
        <w:tab/>
      </w:r>
      <w:r>
        <w:rPr>
          <w:noProof/>
        </w:rPr>
        <w:fldChar w:fldCharType="begin"/>
      </w:r>
      <w:r>
        <w:rPr>
          <w:noProof/>
        </w:rPr>
        <w:instrText xml:space="preserve"> PAGEREF _Toc178886888 \h </w:instrText>
      </w:r>
      <w:r>
        <w:rPr>
          <w:noProof/>
        </w:rPr>
      </w:r>
      <w:r>
        <w:rPr>
          <w:noProof/>
        </w:rPr>
        <w:fldChar w:fldCharType="separate"/>
      </w:r>
      <w:r>
        <w:rPr>
          <w:noProof/>
        </w:rPr>
        <w:t>15</w:t>
      </w:r>
      <w:r>
        <w:rPr>
          <w:noProof/>
        </w:rPr>
        <w:fldChar w:fldCharType="end"/>
      </w:r>
    </w:p>
    <w:p w14:paraId="1C367B84" w14:textId="0EDBE757" w:rsidR="004F7498" w:rsidRDefault="004F7498">
      <w:pPr>
        <w:pStyle w:val="TOC3"/>
        <w:tabs>
          <w:tab w:val="left" w:pos="1134"/>
        </w:tabs>
        <w:rPr>
          <w:noProof/>
          <w:color w:val="auto"/>
          <w:kern w:val="2"/>
          <w:sz w:val="24"/>
          <w:szCs w:val="24"/>
          <w:lang w:val="en-US"/>
          <w14:ligatures w14:val="standardContextual"/>
        </w:rPr>
      </w:pPr>
      <w:r>
        <w:rPr>
          <w:noProof/>
        </w:rPr>
        <w:t>4.4.2.</w:t>
      </w:r>
      <w:r>
        <w:rPr>
          <w:noProof/>
          <w:color w:val="auto"/>
          <w:kern w:val="2"/>
          <w:sz w:val="24"/>
          <w:szCs w:val="24"/>
          <w:lang w:val="en-US"/>
          <w14:ligatures w14:val="standardContextual"/>
        </w:rPr>
        <w:tab/>
      </w:r>
      <w:r>
        <w:rPr>
          <w:noProof/>
        </w:rPr>
        <w:t>Personnel and training</w:t>
      </w:r>
      <w:r>
        <w:rPr>
          <w:noProof/>
        </w:rPr>
        <w:tab/>
      </w:r>
      <w:r>
        <w:rPr>
          <w:noProof/>
        </w:rPr>
        <w:fldChar w:fldCharType="begin"/>
      </w:r>
      <w:r>
        <w:rPr>
          <w:noProof/>
        </w:rPr>
        <w:instrText xml:space="preserve"> PAGEREF _Toc178886889 \h </w:instrText>
      </w:r>
      <w:r>
        <w:rPr>
          <w:noProof/>
        </w:rPr>
      </w:r>
      <w:r>
        <w:rPr>
          <w:noProof/>
        </w:rPr>
        <w:fldChar w:fldCharType="separate"/>
      </w:r>
      <w:r>
        <w:rPr>
          <w:noProof/>
        </w:rPr>
        <w:t>16</w:t>
      </w:r>
      <w:r>
        <w:rPr>
          <w:noProof/>
        </w:rPr>
        <w:fldChar w:fldCharType="end"/>
      </w:r>
    </w:p>
    <w:p w14:paraId="712D44BA" w14:textId="30AA681D" w:rsidR="004F7498" w:rsidRDefault="004F7498">
      <w:pPr>
        <w:pStyle w:val="TOC3"/>
        <w:tabs>
          <w:tab w:val="left" w:pos="1134"/>
        </w:tabs>
        <w:rPr>
          <w:noProof/>
          <w:color w:val="auto"/>
          <w:kern w:val="2"/>
          <w:sz w:val="24"/>
          <w:szCs w:val="24"/>
          <w:lang w:val="en-US"/>
          <w14:ligatures w14:val="standardContextual"/>
        </w:rPr>
      </w:pPr>
      <w:r>
        <w:rPr>
          <w:noProof/>
        </w:rPr>
        <w:t>4.4.3.</w:t>
      </w:r>
      <w:r>
        <w:rPr>
          <w:noProof/>
          <w:color w:val="auto"/>
          <w:kern w:val="2"/>
          <w:sz w:val="24"/>
          <w:szCs w:val="24"/>
          <w:lang w:val="en-US"/>
          <w14:ligatures w14:val="standardContextual"/>
        </w:rPr>
        <w:tab/>
      </w:r>
      <w:r>
        <w:rPr>
          <w:noProof/>
        </w:rPr>
        <w:t>situational awareness</w:t>
      </w:r>
      <w:r>
        <w:rPr>
          <w:noProof/>
        </w:rPr>
        <w:tab/>
      </w:r>
      <w:r>
        <w:rPr>
          <w:noProof/>
        </w:rPr>
        <w:fldChar w:fldCharType="begin"/>
      </w:r>
      <w:r>
        <w:rPr>
          <w:noProof/>
        </w:rPr>
        <w:instrText xml:space="preserve"> PAGEREF _Toc178886890 \h </w:instrText>
      </w:r>
      <w:r>
        <w:rPr>
          <w:noProof/>
        </w:rPr>
      </w:r>
      <w:r>
        <w:rPr>
          <w:noProof/>
        </w:rPr>
        <w:fldChar w:fldCharType="separate"/>
      </w:r>
      <w:r>
        <w:rPr>
          <w:noProof/>
        </w:rPr>
        <w:t>16</w:t>
      </w:r>
      <w:r>
        <w:rPr>
          <w:noProof/>
        </w:rPr>
        <w:fldChar w:fldCharType="end"/>
      </w:r>
    </w:p>
    <w:p w14:paraId="70B2823D" w14:textId="5016CDF1" w:rsidR="004F7498" w:rsidRDefault="004F7498">
      <w:pPr>
        <w:pStyle w:val="TOC3"/>
        <w:tabs>
          <w:tab w:val="left" w:pos="1134"/>
        </w:tabs>
        <w:rPr>
          <w:noProof/>
          <w:color w:val="auto"/>
          <w:kern w:val="2"/>
          <w:sz w:val="24"/>
          <w:szCs w:val="24"/>
          <w:lang w:val="en-US"/>
          <w14:ligatures w14:val="standardContextual"/>
        </w:rPr>
      </w:pPr>
      <w:r>
        <w:rPr>
          <w:noProof/>
        </w:rPr>
        <w:t>4.4.4.</w:t>
      </w:r>
      <w:r>
        <w:rPr>
          <w:noProof/>
          <w:color w:val="auto"/>
          <w:kern w:val="2"/>
          <w:sz w:val="24"/>
          <w:szCs w:val="24"/>
          <w:lang w:val="en-US"/>
          <w14:ligatures w14:val="standardContextual"/>
        </w:rPr>
        <w:tab/>
      </w:r>
      <w:r>
        <w:rPr>
          <w:noProof/>
        </w:rPr>
        <w:t>Data interpretation</w:t>
      </w:r>
      <w:r>
        <w:rPr>
          <w:noProof/>
        </w:rPr>
        <w:tab/>
      </w:r>
      <w:r>
        <w:rPr>
          <w:noProof/>
        </w:rPr>
        <w:fldChar w:fldCharType="begin"/>
      </w:r>
      <w:r>
        <w:rPr>
          <w:noProof/>
        </w:rPr>
        <w:instrText xml:space="preserve"> PAGEREF _Toc178886891 \h </w:instrText>
      </w:r>
      <w:r>
        <w:rPr>
          <w:noProof/>
        </w:rPr>
      </w:r>
      <w:r>
        <w:rPr>
          <w:noProof/>
        </w:rPr>
        <w:fldChar w:fldCharType="separate"/>
      </w:r>
      <w:r>
        <w:rPr>
          <w:noProof/>
        </w:rPr>
        <w:t>17</w:t>
      </w:r>
      <w:r>
        <w:rPr>
          <w:noProof/>
        </w:rPr>
        <w:fldChar w:fldCharType="end"/>
      </w:r>
    </w:p>
    <w:p w14:paraId="0B3B42F1" w14:textId="71CAD4DD" w:rsidR="004F7498" w:rsidRDefault="004F7498">
      <w:pPr>
        <w:pStyle w:val="TOC1"/>
        <w:rPr>
          <w:b w:val="0"/>
          <w:caps w:val="0"/>
          <w:color w:val="auto"/>
          <w:kern w:val="2"/>
          <w:sz w:val="24"/>
          <w:szCs w:val="24"/>
          <w:lang w:val="en-US"/>
          <w14:ligatures w14:val="standardContextual"/>
        </w:rPr>
      </w:pPr>
      <w:r w:rsidRPr="00256DA5">
        <w:t>5.</w:t>
      </w:r>
      <w:r>
        <w:rPr>
          <w:b w:val="0"/>
          <w:caps w:val="0"/>
          <w:color w:val="auto"/>
          <w:kern w:val="2"/>
          <w:sz w:val="24"/>
          <w:szCs w:val="24"/>
          <w:lang w:val="en-US"/>
          <w14:ligatures w14:val="standardContextual"/>
        </w:rPr>
        <w:tab/>
      </w:r>
      <w:r>
        <w:t>MASS OPERATIONS</w:t>
      </w:r>
      <w:r>
        <w:tab/>
      </w:r>
      <w:r>
        <w:fldChar w:fldCharType="begin"/>
      </w:r>
      <w:r>
        <w:instrText xml:space="preserve"> PAGEREF _Toc178886892 \h </w:instrText>
      </w:r>
      <w:r>
        <w:fldChar w:fldCharType="separate"/>
      </w:r>
      <w:r>
        <w:t>18</w:t>
      </w:r>
      <w:r>
        <w:fldChar w:fldCharType="end"/>
      </w:r>
    </w:p>
    <w:p w14:paraId="7B83D6DD" w14:textId="13B39213" w:rsidR="004F7498" w:rsidRDefault="004F7498">
      <w:pPr>
        <w:pStyle w:val="TOC2"/>
        <w:rPr>
          <w:color w:val="auto"/>
          <w:kern w:val="2"/>
          <w:sz w:val="24"/>
          <w:szCs w:val="24"/>
          <w:lang w:val="en-US"/>
          <w14:ligatures w14:val="standardContextual"/>
        </w:rPr>
      </w:pPr>
      <w:r>
        <w:t>5.1.</w:t>
      </w:r>
      <w:r>
        <w:rPr>
          <w:color w:val="auto"/>
          <w:kern w:val="2"/>
          <w:sz w:val="24"/>
          <w:szCs w:val="24"/>
          <w:lang w:val="en-US"/>
          <w14:ligatures w14:val="standardContextual"/>
        </w:rPr>
        <w:tab/>
      </w:r>
      <w:r>
        <w:t>Navigation</w:t>
      </w:r>
      <w:r>
        <w:tab/>
      </w:r>
      <w:r>
        <w:fldChar w:fldCharType="begin"/>
      </w:r>
      <w:r>
        <w:instrText xml:space="preserve"> PAGEREF _Toc178886893 \h </w:instrText>
      </w:r>
      <w:r>
        <w:fldChar w:fldCharType="separate"/>
      </w:r>
      <w:r>
        <w:t>18</w:t>
      </w:r>
      <w:r>
        <w:fldChar w:fldCharType="end"/>
      </w:r>
    </w:p>
    <w:p w14:paraId="0BD6C8C9" w14:textId="13F8D7F2" w:rsidR="004F7498" w:rsidRDefault="004F7498">
      <w:pPr>
        <w:pStyle w:val="TOC3"/>
        <w:tabs>
          <w:tab w:val="left" w:pos="1134"/>
        </w:tabs>
        <w:rPr>
          <w:noProof/>
          <w:color w:val="auto"/>
          <w:kern w:val="2"/>
          <w:sz w:val="24"/>
          <w:szCs w:val="24"/>
          <w:lang w:val="en-US"/>
          <w14:ligatures w14:val="standardContextual"/>
        </w:rPr>
      </w:pPr>
      <w:r>
        <w:rPr>
          <w:noProof/>
        </w:rPr>
        <w:t>5.1.1.</w:t>
      </w:r>
      <w:r>
        <w:rPr>
          <w:noProof/>
          <w:color w:val="auto"/>
          <w:kern w:val="2"/>
          <w:sz w:val="24"/>
          <w:szCs w:val="24"/>
          <w:lang w:val="en-US"/>
          <w14:ligatures w14:val="standardContextual"/>
        </w:rPr>
        <w:tab/>
      </w:r>
      <w:r>
        <w:rPr>
          <w:noProof/>
        </w:rPr>
        <w:t>Functional objectives</w:t>
      </w:r>
      <w:r>
        <w:rPr>
          <w:noProof/>
        </w:rPr>
        <w:tab/>
      </w:r>
      <w:r>
        <w:rPr>
          <w:noProof/>
        </w:rPr>
        <w:fldChar w:fldCharType="begin"/>
      </w:r>
      <w:r>
        <w:rPr>
          <w:noProof/>
        </w:rPr>
        <w:instrText xml:space="preserve"> PAGEREF _Toc178886894 \h </w:instrText>
      </w:r>
      <w:r>
        <w:rPr>
          <w:noProof/>
        </w:rPr>
      </w:r>
      <w:r>
        <w:rPr>
          <w:noProof/>
        </w:rPr>
        <w:fldChar w:fldCharType="separate"/>
      </w:r>
      <w:r>
        <w:rPr>
          <w:noProof/>
        </w:rPr>
        <w:t>18</w:t>
      </w:r>
      <w:r>
        <w:rPr>
          <w:noProof/>
        </w:rPr>
        <w:fldChar w:fldCharType="end"/>
      </w:r>
    </w:p>
    <w:p w14:paraId="49E17B18" w14:textId="7B7EBFE1" w:rsidR="004F7498" w:rsidRDefault="004F7498">
      <w:pPr>
        <w:pStyle w:val="TOC3"/>
        <w:tabs>
          <w:tab w:val="left" w:pos="1134"/>
        </w:tabs>
        <w:rPr>
          <w:noProof/>
          <w:color w:val="auto"/>
          <w:kern w:val="2"/>
          <w:sz w:val="24"/>
          <w:szCs w:val="24"/>
          <w:lang w:val="en-US"/>
          <w14:ligatures w14:val="standardContextual"/>
        </w:rPr>
      </w:pPr>
      <w:r>
        <w:rPr>
          <w:noProof/>
        </w:rPr>
        <w:t>5.1.2.</w:t>
      </w:r>
      <w:r>
        <w:rPr>
          <w:noProof/>
          <w:color w:val="auto"/>
          <w:kern w:val="2"/>
          <w:sz w:val="24"/>
          <w:szCs w:val="24"/>
          <w:lang w:val="en-US"/>
          <w14:ligatures w14:val="standardContextual"/>
        </w:rPr>
        <w:tab/>
      </w:r>
      <w:r>
        <w:rPr>
          <w:noProof/>
        </w:rPr>
        <w:t>Performance requirements</w:t>
      </w:r>
      <w:r>
        <w:rPr>
          <w:noProof/>
        </w:rPr>
        <w:tab/>
      </w:r>
      <w:r>
        <w:rPr>
          <w:noProof/>
        </w:rPr>
        <w:fldChar w:fldCharType="begin"/>
      </w:r>
      <w:r>
        <w:rPr>
          <w:noProof/>
        </w:rPr>
        <w:instrText xml:space="preserve"> PAGEREF _Toc178886895 \h </w:instrText>
      </w:r>
      <w:r>
        <w:rPr>
          <w:noProof/>
        </w:rPr>
      </w:r>
      <w:r>
        <w:rPr>
          <w:noProof/>
        </w:rPr>
        <w:fldChar w:fldCharType="separate"/>
      </w:r>
      <w:r>
        <w:rPr>
          <w:noProof/>
        </w:rPr>
        <w:t>19</w:t>
      </w:r>
      <w:r>
        <w:rPr>
          <w:noProof/>
        </w:rPr>
        <w:fldChar w:fldCharType="end"/>
      </w:r>
    </w:p>
    <w:p w14:paraId="6A3C2AC6" w14:textId="2C387C57" w:rsidR="004F7498" w:rsidRDefault="004F7498">
      <w:pPr>
        <w:pStyle w:val="TOC3"/>
        <w:tabs>
          <w:tab w:val="left" w:pos="1134"/>
        </w:tabs>
        <w:rPr>
          <w:noProof/>
          <w:color w:val="auto"/>
          <w:kern w:val="2"/>
          <w:sz w:val="24"/>
          <w:szCs w:val="24"/>
          <w:lang w:val="en-US"/>
          <w14:ligatures w14:val="standardContextual"/>
        </w:rPr>
      </w:pPr>
      <w:r>
        <w:rPr>
          <w:noProof/>
        </w:rPr>
        <w:t>5.1.3.</w:t>
      </w:r>
      <w:r>
        <w:rPr>
          <w:noProof/>
          <w:color w:val="auto"/>
          <w:kern w:val="2"/>
          <w:sz w:val="24"/>
          <w:szCs w:val="24"/>
          <w:lang w:val="en-US"/>
          <w14:ligatures w14:val="standardContextual"/>
        </w:rPr>
        <w:tab/>
      </w:r>
      <w:r>
        <w:rPr>
          <w:noProof/>
        </w:rPr>
        <w:t>Colregs</w:t>
      </w:r>
      <w:r>
        <w:rPr>
          <w:noProof/>
        </w:rPr>
        <w:tab/>
      </w:r>
      <w:r>
        <w:rPr>
          <w:noProof/>
        </w:rPr>
        <w:fldChar w:fldCharType="begin"/>
      </w:r>
      <w:r>
        <w:rPr>
          <w:noProof/>
        </w:rPr>
        <w:instrText xml:space="preserve"> PAGEREF _Toc178886896 \h </w:instrText>
      </w:r>
      <w:r>
        <w:rPr>
          <w:noProof/>
        </w:rPr>
      </w:r>
      <w:r>
        <w:rPr>
          <w:noProof/>
        </w:rPr>
        <w:fldChar w:fldCharType="separate"/>
      </w:r>
      <w:r>
        <w:rPr>
          <w:noProof/>
        </w:rPr>
        <w:t>20</w:t>
      </w:r>
      <w:r>
        <w:rPr>
          <w:noProof/>
        </w:rPr>
        <w:fldChar w:fldCharType="end"/>
      </w:r>
    </w:p>
    <w:p w14:paraId="2141CCB7" w14:textId="4CB25EFF" w:rsidR="004F7498" w:rsidRDefault="004F7498">
      <w:pPr>
        <w:pStyle w:val="TOC2"/>
        <w:rPr>
          <w:color w:val="auto"/>
          <w:kern w:val="2"/>
          <w:sz w:val="24"/>
          <w:szCs w:val="24"/>
          <w:lang w:val="en-US"/>
          <w14:ligatures w14:val="standardContextual"/>
        </w:rPr>
      </w:pPr>
      <w:r>
        <w:t>5.2.</w:t>
      </w:r>
      <w:r>
        <w:rPr>
          <w:color w:val="auto"/>
          <w:kern w:val="2"/>
          <w:sz w:val="24"/>
          <w:szCs w:val="24"/>
          <w:lang w:val="en-US"/>
          <w14:ligatures w14:val="standardContextual"/>
        </w:rPr>
        <w:tab/>
      </w:r>
      <w:r>
        <w:t>Remote Control Centres</w:t>
      </w:r>
      <w:r>
        <w:tab/>
      </w:r>
      <w:r>
        <w:fldChar w:fldCharType="begin"/>
      </w:r>
      <w:r>
        <w:instrText xml:space="preserve"> PAGEREF _Toc178886897 \h </w:instrText>
      </w:r>
      <w:r>
        <w:fldChar w:fldCharType="separate"/>
      </w:r>
      <w:r>
        <w:t>20</w:t>
      </w:r>
      <w:r>
        <w:fldChar w:fldCharType="end"/>
      </w:r>
    </w:p>
    <w:p w14:paraId="745759B3" w14:textId="0CD2E5D5" w:rsidR="004F7498" w:rsidRDefault="004F7498">
      <w:pPr>
        <w:pStyle w:val="TOC3"/>
        <w:tabs>
          <w:tab w:val="left" w:pos="1134"/>
        </w:tabs>
        <w:rPr>
          <w:noProof/>
          <w:color w:val="auto"/>
          <w:kern w:val="2"/>
          <w:sz w:val="24"/>
          <w:szCs w:val="24"/>
          <w:lang w:val="en-US"/>
          <w14:ligatures w14:val="standardContextual"/>
        </w:rPr>
      </w:pPr>
      <w:r>
        <w:rPr>
          <w:noProof/>
        </w:rPr>
        <w:t>5.2.1.</w:t>
      </w:r>
      <w:r>
        <w:rPr>
          <w:noProof/>
          <w:color w:val="auto"/>
          <w:kern w:val="2"/>
          <w:sz w:val="24"/>
          <w:szCs w:val="24"/>
          <w:lang w:val="en-US"/>
          <w14:ligatures w14:val="standardContextual"/>
        </w:rPr>
        <w:tab/>
      </w:r>
      <w:r>
        <w:rPr>
          <w:noProof/>
        </w:rPr>
        <w:t>Responsibility of the ROC Operator Within an Operational Hierarchy</w:t>
      </w:r>
      <w:r>
        <w:rPr>
          <w:noProof/>
        </w:rPr>
        <w:tab/>
      </w:r>
      <w:r>
        <w:rPr>
          <w:noProof/>
        </w:rPr>
        <w:fldChar w:fldCharType="begin"/>
      </w:r>
      <w:r>
        <w:rPr>
          <w:noProof/>
        </w:rPr>
        <w:instrText xml:space="preserve"> PAGEREF _Toc178886898 \h </w:instrText>
      </w:r>
      <w:r>
        <w:rPr>
          <w:noProof/>
        </w:rPr>
      </w:r>
      <w:r>
        <w:rPr>
          <w:noProof/>
        </w:rPr>
        <w:fldChar w:fldCharType="separate"/>
      </w:r>
      <w:r>
        <w:rPr>
          <w:noProof/>
        </w:rPr>
        <w:t>20</w:t>
      </w:r>
      <w:r>
        <w:rPr>
          <w:noProof/>
        </w:rPr>
        <w:fldChar w:fldCharType="end"/>
      </w:r>
    </w:p>
    <w:p w14:paraId="56192455" w14:textId="1BFBF6FE" w:rsidR="004F7498" w:rsidRDefault="004F7498">
      <w:pPr>
        <w:pStyle w:val="TOC3"/>
        <w:tabs>
          <w:tab w:val="left" w:pos="1134"/>
        </w:tabs>
        <w:rPr>
          <w:noProof/>
          <w:color w:val="auto"/>
          <w:kern w:val="2"/>
          <w:sz w:val="24"/>
          <w:szCs w:val="24"/>
          <w:lang w:val="en-US"/>
          <w14:ligatures w14:val="standardContextual"/>
        </w:rPr>
      </w:pPr>
      <w:r>
        <w:rPr>
          <w:noProof/>
        </w:rPr>
        <w:t>5.2.2.</w:t>
      </w:r>
      <w:r>
        <w:rPr>
          <w:noProof/>
          <w:color w:val="auto"/>
          <w:kern w:val="2"/>
          <w:sz w:val="24"/>
          <w:szCs w:val="24"/>
          <w:lang w:val="en-US"/>
          <w14:ligatures w14:val="standardContextual"/>
        </w:rPr>
        <w:tab/>
      </w:r>
      <w:r>
        <w:rPr>
          <w:noProof/>
        </w:rPr>
        <w:t>Relationship Between Autonomy Levels of Control and ROC</w:t>
      </w:r>
      <w:r>
        <w:rPr>
          <w:noProof/>
        </w:rPr>
        <w:tab/>
      </w:r>
      <w:r>
        <w:rPr>
          <w:noProof/>
        </w:rPr>
        <w:fldChar w:fldCharType="begin"/>
      </w:r>
      <w:r>
        <w:rPr>
          <w:noProof/>
        </w:rPr>
        <w:instrText xml:space="preserve"> PAGEREF _Toc178886899 \h </w:instrText>
      </w:r>
      <w:r>
        <w:rPr>
          <w:noProof/>
        </w:rPr>
      </w:r>
      <w:r>
        <w:rPr>
          <w:noProof/>
        </w:rPr>
        <w:fldChar w:fldCharType="separate"/>
      </w:r>
      <w:r>
        <w:rPr>
          <w:noProof/>
        </w:rPr>
        <w:t>21</w:t>
      </w:r>
      <w:r>
        <w:rPr>
          <w:noProof/>
        </w:rPr>
        <w:fldChar w:fldCharType="end"/>
      </w:r>
    </w:p>
    <w:p w14:paraId="1D93B7E8" w14:textId="24AFE874" w:rsidR="004F7498" w:rsidRDefault="004F7498">
      <w:pPr>
        <w:pStyle w:val="TOC3"/>
        <w:tabs>
          <w:tab w:val="left" w:pos="1134"/>
        </w:tabs>
        <w:rPr>
          <w:noProof/>
          <w:color w:val="auto"/>
          <w:kern w:val="2"/>
          <w:sz w:val="24"/>
          <w:szCs w:val="24"/>
          <w:lang w:val="en-US"/>
          <w14:ligatures w14:val="standardContextual"/>
        </w:rPr>
      </w:pPr>
      <w:r>
        <w:rPr>
          <w:noProof/>
        </w:rPr>
        <w:t>5.2.3.</w:t>
      </w:r>
      <w:r>
        <w:rPr>
          <w:noProof/>
          <w:color w:val="auto"/>
          <w:kern w:val="2"/>
          <w:sz w:val="24"/>
          <w:szCs w:val="24"/>
          <w:lang w:val="en-US"/>
          <w14:ligatures w14:val="standardContextual"/>
        </w:rPr>
        <w:tab/>
      </w:r>
      <w:r>
        <w:rPr>
          <w:noProof/>
        </w:rPr>
        <w:t>Working Within Ports and VTS Areas</w:t>
      </w:r>
      <w:r>
        <w:rPr>
          <w:noProof/>
        </w:rPr>
        <w:tab/>
      </w:r>
      <w:r>
        <w:rPr>
          <w:noProof/>
        </w:rPr>
        <w:fldChar w:fldCharType="begin"/>
      </w:r>
      <w:r>
        <w:rPr>
          <w:noProof/>
        </w:rPr>
        <w:instrText xml:space="preserve"> PAGEREF _Toc178886900 \h </w:instrText>
      </w:r>
      <w:r>
        <w:rPr>
          <w:noProof/>
        </w:rPr>
      </w:r>
      <w:r>
        <w:rPr>
          <w:noProof/>
        </w:rPr>
        <w:fldChar w:fldCharType="separate"/>
      </w:r>
      <w:r>
        <w:rPr>
          <w:noProof/>
        </w:rPr>
        <w:t>21</w:t>
      </w:r>
      <w:r>
        <w:rPr>
          <w:noProof/>
        </w:rPr>
        <w:fldChar w:fldCharType="end"/>
      </w:r>
    </w:p>
    <w:p w14:paraId="47030FC1" w14:textId="2278C9F5" w:rsidR="004F7498" w:rsidRDefault="004F7498">
      <w:pPr>
        <w:pStyle w:val="TOC2"/>
        <w:rPr>
          <w:color w:val="auto"/>
          <w:kern w:val="2"/>
          <w:sz w:val="24"/>
          <w:szCs w:val="24"/>
          <w:lang w:val="en-US"/>
          <w14:ligatures w14:val="standardContextual"/>
        </w:rPr>
      </w:pPr>
      <w:r>
        <w:t>5.3.</w:t>
      </w:r>
      <w:r>
        <w:rPr>
          <w:color w:val="auto"/>
          <w:kern w:val="2"/>
          <w:sz w:val="24"/>
          <w:szCs w:val="24"/>
          <w:lang w:val="en-US"/>
          <w14:ligatures w14:val="standardContextual"/>
        </w:rPr>
        <w:tab/>
      </w:r>
      <w:r>
        <w:t>Remote Operations</w:t>
      </w:r>
      <w:r>
        <w:tab/>
      </w:r>
      <w:r>
        <w:fldChar w:fldCharType="begin"/>
      </w:r>
      <w:r>
        <w:instrText xml:space="preserve"> PAGEREF _Toc178886901 \h </w:instrText>
      </w:r>
      <w:r>
        <w:fldChar w:fldCharType="separate"/>
      </w:r>
      <w:r>
        <w:t>21</w:t>
      </w:r>
      <w:r>
        <w:fldChar w:fldCharType="end"/>
      </w:r>
    </w:p>
    <w:p w14:paraId="5B803C19" w14:textId="7493A47F" w:rsidR="004F7498" w:rsidRDefault="004F7498">
      <w:pPr>
        <w:pStyle w:val="TOC3"/>
        <w:tabs>
          <w:tab w:val="left" w:pos="1134"/>
        </w:tabs>
        <w:rPr>
          <w:noProof/>
          <w:color w:val="auto"/>
          <w:kern w:val="2"/>
          <w:sz w:val="24"/>
          <w:szCs w:val="24"/>
          <w:lang w:val="en-US"/>
          <w14:ligatures w14:val="standardContextual"/>
        </w:rPr>
      </w:pPr>
      <w:r>
        <w:rPr>
          <w:noProof/>
        </w:rPr>
        <w:t>5.3.1.</w:t>
      </w:r>
      <w:r>
        <w:rPr>
          <w:noProof/>
          <w:color w:val="auto"/>
          <w:kern w:val="2"/>
          <w:sz w:val="24"/>
          <w:szCs w:val="24"/>
          <w:lang w:val="en-US"/>
          <w14:ligatures w14:val="standardContextual"/>
        </w:rPr>
        <w:tab/>
      </w:r>
      <w:r>
        <w:rPr>
          <w:noProof/>
        </w:rPr>
        <w:t>Monitoring and control</w:t>
      </w:r>
      <w:r>
        <w:rPr>
          <w:noProof/>
        </w:rPr>
        <w:tab/>
      </w:r>
      <w:r>
        <w:rPr>
          <w:noProof/>
        </w:rPr>
        <w:fldChar w:fldCharType="begin"/>
      </w:r>
      <w:r>
        <w:rPr>
          <w:noProof/>
        </w:rPr>
        <w:instrText xml:space="preserve"> PAGEREF _Toc178886902 \h </w:instrText>
      </w:r>
      <w:r>
        <w:rPr>
          <w:noProof/>
        </w:rPr>
      </w:r>
      <w:r>
        <w:rPr>
          <w:noProof/>
        </w:rPr>
        <w:fldChar w:fldCharType="separate"/>
      </w:r>
      <w:r>
        <w:rPr>
          <w:noProof/>
        </w:rPr>
        <w:t>22</w:t>
      </w:r>
      <w:r>
        <w:rPr>
          <w:noProof/>
        </w:rPr>
        <w:fldChar w:fldCharType="end"/>
      </w:r>
    </w:p>
    <w:p w14:paraId="618E74E1" w14:textId="272F0805" w:rsidR="004F7498" w:rsidRDefault="004F7498">
      <w:pPr>
        <w:pStyle w:val="TOC3"/>
        <w:tabs>
          <w:tab w:val="left" w:pos="1134"/>
        </w:tabs>
        <w:rPr>
          <w:noProof/>
          <w:color w:val="auto"/>
          <w:kern w:val="2"/>
          <w:sz w:val="24"/>
          <w:szCs w:val="24"/>
          <w:lang w:val="en-US"/>
          <w14:ligatures w14:val="standardContextual"/>
        </w:rPr>
      </w:pPr>
      <w:r>
        <w:rPr>
          <w:noProof/>
        </w:rPr>
        <w:t>5.3.2.</w:t>
      </w:r>
      <w:r>
        <w:rPr>
          <w:noProof/>
          <w:color w:val="auto"/>
          <w:kern w:val="2"/>
          <w:sz w:val="24"/>
          <w:szCs w:val="24"/>
          <w:lang w:val="en-US"/>
          <w14:ligatures w14:val="standardContextual"/>
        </w:rPr>
        <w:tab/>
      </w:r>
      <w:r>
        <w:rPr>
          <w:noProof/>
        </w:rPr>
        <w:t>MASS Remote Controller Task Requirements</w:t>
      </w:r>
      <w:r>
        <w:rPr>
          <w:noProof/>
        </w:rPr>
        <w:tab/>
      </w:r>
      <w:r>
        <w:rPr>
          <w:noProof/>
        </w:rPr>
        <w:fldChar w:fldCharType="begin"/>
      </w:r>
      <w:r>
        <w:rPr>
          <w:noProof/>
        </w:rPr>
        <w:instrText xml:space="preserve"> PAGEREF _Toc178886903 \h </w:instrText>
      </w:r>
      <w:r>
        <w:rPr>
          <w:noProof/>
        </w:rPr>
      </w:r>
      <w:r>
        <w:rPr>
          <w:noProof/>
        </w:rPr>
        <w:fldChar w:fldCharType="separate"/>
      </w:r>
      <w:r>
        <w:rPr>
          <w:noProof/>
        </w:rPr>
        <w:t>22</w:t>
      </w:r>
      <w:r>
        <w:rPr>
          <w:noProof/>
        </w:rPr>
        <w:fldChar w:fldCharType="end"/>
      </w:r>
    </w:p>
    <w:p w14:paraId="3126C7DC" w14:textId="7967A54D" w:rsidR="004F7498" w:rsidRDefault="004F7498">
      <w:pPr>
        <w:pStyle w:val="TOC2"/>
        <w:rPr>
          <w:color w:val="auto"/>
          <w:kern w:val="2"/>
          <w:sz w:val="24"/>
          <w:szCs w:val="24"/>
          <w:lang w:val="en-US"/>
          <w14:ligatures w14:val="standardContextual"/>
        </w:rPr>
      </w:pPr>
      <w:r>
        <w:t>5.4.</w:t>
      </w:r>
      <w:r>
        <w:rPr>
          <w:color w:val="auto"/>
          <w:kern w:val="2"/>
          <w:sz w:val="24"/>
          <w:szCs w:val="24"/>
          <w:lang w:val="en-US"/>
          <w14:ligatures w14:val="standardContextual"/>
        </w:rPr>
        <w:tab/>
      </w:r>
      <w:r>
        <w:t>Communications</w:t>
      </w:r>
      <w:r>
        <w:tab/>
      </w:r>
      <w:r>
        <w:fldChar w:fldCharType="begin"/>
      </w:r>
      <w:r>
        <w:instrText xml:space="preserve"> PAGEREF _Toc178886904 \h </w:instrText>
      </w:r>
      <w:r>
        <w:fldChar w:fldCharType="separate"/>
      </w:r>
      <w:r>
        <w:t>22</w:t>
      </w:r>
      <w:r>
        <w:fldChar w:fldCharType="end"/>
      </w:r>
    </w:p>
    <w:p w14:paraId="37CE20E2" w14:textId="075F0091" w:rsidR="004F7498" w:rsidRDefault="004F7498">
      <w:pPr>
        <w:pStyle w:val="TOC3"/>
        <w:tabs>
          <w:tab w:val="left" w:pos="1134"/>
        </w:tabs>
        <w:rPr>
          <w:noProof/>
          <w:color w:val="auto"/>
          <w:kern w:val="2"/>
          <w:sz w:val="24"/>
          <w:szCs w:val="24"/>
          <w:lang w:val="en-US"/>
          <w14:ligatures w14:val="standardContextual"/>
        </w:rPr>
      </w:pPr>
      <w:r>
        <w:rPr>
          <w:noProof/>
        </w:rPr>
        <w:t>5.4.1.</w:t>
      </w:r>
      <w:r>
        <w:rPr>
          <w:noProof/>
          <w:color w:val="auto"/>
          <w:kern w:val="2"/>
          <w:sz w:val="24"/>
          <w:szCs w:val="24"/>
          <w:lang w:val="en-US"/>
          <w14:ligatures w14:val="standardContextual"/>
        </w:rPr>
        <w:tab/>
      </w:r>
      <w:r>
        <w:rPr>
          <w:noProof/>
        </w:rPr>
        <w:t>GMDSS Requirements</w:t>
      </w:r>
      <w:r>
        <w:rPr>
          <w:noProof/>
        </w:rPr>
        <w:tab/>
      </w:r>
      <w:r>
        <w:rPr>
          <w:noProof/>
        </w:rPr>
        <w:fldChar w:fldCharType="begin"/>
      </w:r>
      <w:r>
        <w:rPr>
          <w:noProof/>
        </w:rPr>
        <w:instrText xml:space="preserve"> PAGEREF _Toc178886905 \h </w:instrText>
      </w:r>
      <w:r>
        <w:rPr>
          <w:noProof/>
        </w:rPr>
      </w:r>
      <w:r>
        <w:rPr>
          <w:noProof/>
        </w:rPr>
        <w:fldChar w:fldCharType="separate"/>
      </w:r>
      <w:r>
        <w:rPr>
          <w:noProof/>
        </w:rPr>
        <w:t>22</w:t>
      </w:r>
      <w:r>
        <w:rPr>
          <w:noProof/>
        </w:rPr>
        <w:fldChar w:fldCharType="end"/>
      </w:r>
    </w:p>
    <w:p w14:paraId="79D04F65" w14:textId="1F174687" w:rsidR="004F7498" w:rsidRDefault="004F7498">
      <w:pPr>
        <w:pStyle w:val="TOC3"/>
        <w:tabs>
          <w:tab w:val="left" w:pos="1134"/>
        </w:tabs>
        <w:rPr>
          <w:noProof/>
          <w:color w:val="auto"/>
          <w:kern w:val="2"/>
          <w:sz w:val="24"/>
          <w:szCs w:val="24"/>
          <w:lang w:val="en-US"/>
          <w14:ligatures w14:val="standardContextual"/>
        </w:rPr>
      </w:pPr>
      <w:r>
        <w:rPr>
          <w:noProof/>
        </w:rPr>
        <w:t>5.4.2.</w:t>
      </w:r>
      <w:r>
        <w:rPr>
          <w:noProof/>
          <w:color w:val="auto"/>
          <w:kern w:val="2"/>
          <w:sz w:val="24"/>
          <w:szCs w:val="24"/>
          <w:lang w:val="en-US"/>
          <w14:ligatures w14:val="standardContextual"/>
        </w:rPr>
        <w:tab/>
      </w:r>
      <w:r>
        <w:rPr>
          <w:noProof/>
        </w:rPr>
        <w:t>Communications For Control System Monitoring and Input</w:t>
      </w:r>
      <w:r>
        <w:rPr>
          <w:noProof/>
        </w:rPr>
        <w:tab/>
      </w:r>
      <w:r>
        <w:rPr>
          <w:noProof/>
        </w:rPr>
        <w:fldChar w:fldCharType="begin"/>
      </w:r>
      <w:r>
        <w:rPr>
          <w:noProof/>
        </w:rPr>
        <w:instrText xml:space="preserve"> PAGEREF _Toc178886906 \h </w:instrText>
      </w:r>
      <w:r>
        <w:rPr>
          <w:noProof/>
        </w:rPr>
      </w:r>
      <w:r>
        <w:rPr>
          <w:noProof/>
        </w:rPr>
        <w:fldChar w:fldCharType="separate"/>
      </w:r>
      <w:r>
        <w:rPr>
          <w:noProof/>
        </w:rPr>
        <w:t>23</w:t>
      </w:r>
      <w:r>
        <w:rPr>
          <w:noProof/>
        </w:rPr>
        <w:fldChar w:fldCharType="end"/>
      </w:r>
    </w:p>
    <w:p w14:paraId="4782D8F7" w14:textId="7860B150" w:rsidR="004F7498" w:rsidRDefault="004F7498">
      <w:pPr>
        <w:pStyle w:val="TOC2"/>
        <w:rPr>
          <w:color w:val="auto"/>
          <w:kern w:val="2"/>
          <w:sz w:val="24"/>
          <w:szCs w:val="24"/>
          <w:lang w:val="en-US"/>
          <w14:ligatures w14:val="standardContextual"/>
        </w:rPr>
      </w:pPr>
      <w:r>
        <w:lastRenderedPageBreak/>
        <w:t>5.5.</w:t>
      </w:r>
      <w:r>
        <w:rPr>
          <w:color w:val="auto"/>
          <w:kern w:val="2"/>
          <w:sz w:val="24"/>
          <w:szCs w:val="24"/>
          <w:lang w:val="en-US"/>
          <w14:ligatures w14:val="standardContextual"/>
        </w:rPr>
        <w:tab/>
      </w:r>
      <w:r>
        <w:t>Security</w:t>
      </w:r>
      <w:r>
        <w:tab/>
      </w:r>
      <w:r>
        <w:fldChar w:fldCharType="begin"/>
      </w:r>
      <w:r>
        <w:instrText xml:space="preserve"> PAGEREF _Toc178886907 \h </w:instrText>
      </w:r>
      <w:r>
        <w:fldChar w:fldCharType="separate"/>
      </w:r>
      <w:r>
        <w:t>23</w:t>
      </w:r>
      <w:r>
        <w:fldChar w:fldCharType="end"/>
      </w:r>
    </w:p>
    <w:p w14:paraId="01CA5E91" w14:textId="10835E39" w:rsidR="004F7498" w:rsidRDefault="004F7498">
      <w:pPr>
        <w:pStyle w:val="TOC3"/>
        <w:tabs>
          <w:tab w:val="left" w:pos="1134"/>
        </w:tabs>
        <w:rPr>
          <w:noProof/>
          <w:color w:val="auto"/>
          <w:kern w:val="2"/>
          <w:sz w:val="24"/>
          <w:szCs w:val="24"/>
          <w:lang w:val="en-US"/>
          <w14:ligatures w14:val="standardContextual"/>
        </w:rPr>
      </w:pPr>
      <w:r>
        <w:rPr>
          <w:noProof/>
        </w:rPr>
        <w:t>5.5.1.</w:t>
      </w:r>
      <w:r>
        <w:rPr>
          <w:noProof/>
          <w:color w:val="auto"/>
          <w:kern w:val="2"/>
          <w:sz w:val="24"/>
          <w:szCs w:val="24"/>
          <w:lang w:val="en-US"/>
          <w14:ligatures w14:val="standardContextual"/>
        </w:rPr>
        <w:tab/>
      </w:r>
      <w:r>
        <w:rPr>
          <w:noProof/>
        </w:rPr>
        <w:t>Cybersecurity</w:t>
      </w:r>
      <w:r>
        <w:rPr>
          <w:noProof/>
        </w:rPr>
        <w:tab/>
      </w:r>
      <w:r>
        <w:rPr>
          <w:noProof/>
        </w:rPr>
        <w:fldChar w:fldCharType="begin"/>
      </w:r>
      <w:r>
        <w:rPr>
          <w:noProof/>
        </w:rPr>
        <w:instrText xml:space="preserve"> PAGEREF _Toc178886908 \h </w:instrText>
      </w:r>
      <w:r>
        <w:rPr>
          <w:noProof/>
        </w:rPr>
      </w:r>
      <w:r>
        <w:rPr>
          <w:noProof/>
        </w:rPr>
        <w:fldChar w:fldCharType="separate"/>
      </w:r>
      <w:r>
        <w:rPr>
          <w:noProof/>
        </w:rPr>
        <w:t>23</w:t>
      </w:r>
      <w:r>
        <w:rPr>
          <w:noProof/>
        </w:rPr>
        <w:fldChar w:fldCharType="end"/>
      </w:r>
    </w:p>
    <w:p w14:paraId="4B9A8431" w14:textId="72BD517E" w:rsidR="004F7498" w:rsidRDefault="004F7498">
      <w:pPr>
        <w:pStyle w:val="TOC2"/>
        <w:rPr>
          <w:color w:val="auto"/>
          <w:kern w:val="2"/>
          <w:sz w:val="24"/>
          <w:szCs w:val="24"/>
          <w:lang w:val="en-US"/>
          <w14:ligatures w14:val="standardContextual"/>
        </w:rPr>
      </w:pPr>
      <w:r>
        <w:t>5.6.</w:t>
      </w:r>
      <w:r>
        <w:rPr>
          <w:color w:val="auto"/>
          <w:kern w:val="2"/>
          <w:sz w:val="24"/>
          <w:szCs w:val="24"/>
          <w:lang w:val="en-US"/>
          <w14:ligatures w14:val="standardContextual"/>
        </w:rPr>
        <w:tab/>
      </w:r>
      <w:r>
        <w:t>Emergency Response</w:t>
      </w:r>
      <w:r>
        <w:tab/>
      </w:r>
      <w:r>
        <w:fldChar w:fldCharType="begin"/>
      </w:r>
      <w:r>
        <w:instrText xml:space="preserve"> PAGEREF _Toc178886909 \h </w:instrText>
      </w:r>
      <w:r>
        <w:fldChar w:fldCharType="separate"/>
      </w:r>
      <w:r>
        <w:t>24</w:t>
      </w:r>
      <w:r>
        <w:fldChar w:fldCharType="end"/>
      </w:r>
    </w:p>
    <w:p w14:paraId="01CE2965" w14:textId="67D8CF73" w:rsidR="004F7498" w:rsidRDefault="004F7498">
      <w:pPr>
        <w:pStyle w:val="TOC2"/>
        <w:rPr>
          <w:color w:val="auto"/>
          <w:kern w:val="2"/>
          <w:sz w:val="24"/>
          <w:szCs w:val="24"/>
          <w:lang w:val="en-US"/>
          <w14:ligatures w14:val="standardContextual"/>
        </w:rPr>
      </w:pPr>
      <w:r>
        <w:t>5.7.</w:t>
      </w:r>
      <w:r>
        <w:rPr>
          <w:color w:val="auto"/>
          <w:kern w:val="2"/>
          <w:sz w:val="24"/>
          <w:szCs w:val="24"/>
          <w:lang w:val="en-US"/>
          <w14:ligatures w14:val="standardContextual"/>
        </w:rPr>
        <w:tab/>
      </w:r>
      <w:r>
        <w:t>Reporting accident</w:t>
      </w:r>
      <w:r>
        <w:tab/>
      </w:r>
      <w:r>
        <w:fldChar w:fldCharType="begin"/>
      </w:r>
      <w:r>
        <w:instrText xml:space="preserve"> PAGEREF _Toc178886910 \h </w:instrText>
      </w:r>
      <w:r>
        <w:fldChar w:fldCharType="separate"/>
      </w:r>
      <w:r>
        <w:t>24</w:t>
      </w:r>
      <w:r>
        <w:fldChar w:fldCharType="end"/>
      </w:r>
    </w:p>
    <w:p w14:paraId="5D16A6C9" w14:textId="10DBDE71" w:rsidR="004F7498" w:rsidRDefault="004F7498">
      <w:pPr>
        <w:pStyle w:val="TOC2"/>
        <w:rPr>
          <w:color w:val="auto"/>
          <w:kern w:val="2"/>
          <w:sz w:val="24"/>
          <w:szCs w:val="24"/>
          <w:lang w:val="en-US"/>
          <w14:ligatures w14:val="standardContextual"/>
        </w:rPr>
      </w:pPr>
      <w:r>
        <w:t>5.8.</w:t>
      </w:r>
      <w:r>
        <w:rPr>
          <w:color w:val="auto"/>
          <w:kern w:val="2"/>
          <w:sz w:val="24"/>
          <w:szCs w:val="24"/>
          <w:lang w:val="en-US"/>
          <w14:ligatures w14:val="standardContextual"/>
        </w:rPr>
        <w:tab/>
      </w:r>
      <w:r>
        <w:t>Portrayal of MASS</w:t>
      </w:r>
      <w:r>
        <w:tab/>
      </w:r>
      <w:r>
        <w:fldChar w:fldCharType="begin"/>
      </w:r>
      <w:r>
        <w:instrText xml:space="preserve"> PAGEREF _Toc178886911 \h </w:instrText>
      </w:r>
      <w:r>
        <w:fldChar w:fldCharType="separate"/>
      </w:r>
      <w:r>
        <w:t>24</w:t>
      </w:r>
      <w:r>
        <w:fldChar w:fldCharType="end"/>
      </w:r>
    </w:p>
    <w:p w14:paraId="49095579" w14:textId="7E972C35" w:rsidR="004F7498" w:rsidRDefault="004F7498">
      <w:pPr>
        <w:pStyle w:val="TOC3"/>
        <w:tabs>
          <w:tab w:val="left" w:pos="1134"/>
        </w:tabs>
        <w:rPr>
          <w:noProof/>
          <w:color w:val="auto"/>
          <w:kern w:val="2"/>
          <w:sz w:val="24"/>
          <w:szCs w:val="24"/>
          <w:lang w:val="en-US"/>
          <w14:ligatures w14:val="standardContextual"/>
        </w:rPr>
      </w:pPr>
      <w:r>
        <w:rPr>
          <w:noProof/>
        </w:rPr>
        <w:t>5.8.1.</w:t>
      </w:r>
      <w:r>
        <w:rPr>
          <w:noProof/>
          <w:color w:val="auto"/>
          <w:kern w:val="2"/>
          <w:sz w:val="24"/>
          <w:szCs w:val="24"/>
          <w:lang w:val="en-US"/>
          <w14:ligatures w14:val="standardContextual"/>
        </w:rPr>
        <w:tab/>
      </w:r>
      <w:r>
        <w:rPr>
          <w:noProof/>
        </w:rPr>
        <w:t>DST, ECDIS, radar, charts</w:t>
      </w:r>
      <w:r>
        <w:rPr>
          <w:noProof/>
        </w:rPr>
        <w:tab/>
      </w:r>
      <w:r>
        <w:rPr>
          <w:noProof/>
        </w:rPr>
        <w:fldChar w:fldCharType="begin"/>
      </w:r>
      <w:r>
        <w:rPr>
          <w:noProof/>
        </w:rPr>
        <w:instrText xml:space="preserve"> PAGEREF _Toc178886912 \h </w:instrText>
      </w:r>
      <w:r>
        <w:rPr>
          <w:noProof/>
        </w:rPr>
      </w:r>
      <w:r>
        <w:rPr>
          <w:noProof/>
        </w:rPr>
        <w:fldChar w:fldCharType="separate"/>
      </w:r>
      <w:r>
        <w:rPr>
          <w:noProof/>
        </w:rPr>
        <w:t>25</w:t>
      </w:r>
      <w:r>
        <w:rPr>
          <w:noProof/>
        </w:rPr>
        <w:fldChar w:fldCharType="end"/>
      </w:r>
    </w:p>
    <w:p w14:paraId="0620D562" w14:textId="329BD527" w:rsidR="004F7498" w:rsidRDefault="004F7498">
      <w:pPr>
        <w:pStyle w:val="TOC3"/>
        <w:tabs>
          <w:tab w:val="left" w:pos="1134"/>
        </w:tabs>
        <w:rPr>
          <w:noProof/>
          <w:color w:val="auto"/>
          <w:kern w:val="2"/>
          <w:sz w:val="24"/>
          <w:szCs w:val="24"/>
          <w:lang w:val="en-US"/>
          <w14:ligatures w14:val="standardContextual"/>
        </w:rPr>
      </w:pPr>
      <w:r>
        <w:rPr>
          <w:noProof/>
        </w:rPr>
        <w:t>5.8.2.</w:t>
      </w:r>
      <w:r>
        <w:rPr>
          <w:noProof/>
          <w:color w:val="auto"/>
          <w:kern w:val="2"/>
          <w:sz w:val="24"/>
          <w:szCs w:val="24"/>
          <w:lang w:val="en-US"/>
          <w14:ligatures w14:val="standardContextual"/>
        </w:rPr>
        <w:tab/>
      </w:r>
      <w:r>
        <w:rPr>
          <w:noProof/>
        </w:rPr>
        <w:t>Designated routes on charts</w:t>
      </w:r>
      <w:r>
        <w:rPr>
          <w:noProof/>
        </w:rPr>
        <w:tab/>
      </w:r>
      <w:r>
        <w:rPr>
          <w:noProof/>
        </w:rPr>
        <w:fldChar w:fldCharType="begin"/>
      </w:r>
      <w:r>
        <w:rPr>
          <w:noProof/>
        </w:rPr>
        <w:instrText xml:space="preserve"> PAGEREF _Toc178886913 \h </w:instrText>
      </w:r>
      <w:r>
        <w:rPr>
          <w:noProof/>
        </w:rPr>
      </w:r>
      <w:r>
        <w:rPr>
          <w:noProof/>
        </w:rPr>
        <w:fldChar w:fldCharType="separate"/>
      </w:r>
      <w:r>
        <w:rPr>
          <w:noProof/>
        </w:rPr>
        <w:t>25</w:t>
      </w:r>
      <w:r>
        <w:rPr>
          <w:noProof/>
        </w:rPr>
        <w:fldChar w:fldCharType="end"/>
      </w:r>
    </w:p>
    <w:p w14:paraId="34A6BC96" w14:textId="301FE7CB" w:rsidR="004F7498" w:rsidRDefault="004F7498">
      <w:pPr>
        <w:pStyle w:val="TOC1"/>
        <w:rPr>
          <w:b w:val="0"/>
          <w:caps w:val="0"/>
          <w:color w:val="auto"/>
          <w:kern w:val="2"/>
          <w:sz w:val="24"/>
          <w:szCs w:val="24"/>
          <w:lang w:val="en-US"/>
          <w14:ligatures w14:val="standardContextual"/>
        </w:rPr>
      </w:pPr>
      <w:r w:rsidRPr="00256DA5">
        <w:t>6.</w:t>
      </w:r>
      <w:r>
        <w:rPr>
          <w:b w:val="0"/>
          <w:caps w:val="0"/>
          <w:color w:val="auto"/>
          <w:kern w:val="2"/>
          <w:sz w:val="24"/>
          <w:szCs w:val="24"/>
          <w:lang w:val="en-US"/>
          <w14:ligatures w14:val="standardContextual"/>
        </w:rPr>
        <w:tab/>
      </w:r>
      <w:r>
        <w:t>CONSIDERATIONS FOR THE PROVISION OF ATON IN A MASS ENVIRONMENT</w:t>
      </w:r>
      <w:r>
        <w:tab/>
      </w:r>
      <w:r>
        <w:fldChar w:fldCharType="begin"/>
      </w:r>
      <w:r>
        <w:instrText xml:space="preserve"> PAGEREF _Toc178886914 \h </w:instrText>
      </w:r>
      <w:r>
        <w:fldChar w:fldCharType="separate"/>
      </w:r>
      <w:r>
        <w:t>25</w:t>
      </w:r>
      <w:r>
        <w:fldChar w:fldCharType="end"/>
      </w:r>
    </w:p>
    <w:p w14:paraId="7B9D91DE" w14:textId="1944BB33" w:rsidR="004F7498" w:rsidRDefault="004F7498">
      <w:pPr>
        <w:pStyle w:val="TOC2"/>
        <w:rPr>
          <w:color w:val="auto"/>
          <w:kern w:val="2"/>
          <w:sz w:val="24"/>
          <w:szCs w:val="24"/>
          <w:lang w:val="en-US"/>
          <w14:ligatures w14:val="standardContextual"/>
        </w:rPr>
      </w:pPr>
      <w:r>
        <w:t>6.1.</w:t>
      </w:r>
      <w:r>
        <w:rPr>
          <w:color w:val="auto"/>
          <w:kern w:val="2"/>
          <w:sz w:val="24"/>
          <w:szCs w:val="24"/>
          <w:lang w:val="en-US"/>
          <w14:ligatures w14:val="standardContextual"/>
        </w:rPr>
        <w:tab/>
      </w:r>
      <w:r>
        <w:t>Operational Aspects for AtoN in a MASS environment</w:t>
      </w:r>
      <w:r>
        <w:tab/>
      </w:r>
      <w:r>
        <w:fldChar w:fldCharType="begin"/>
      </w:r>
      <w:r>
        <w:instrText xml:space="preserve"> PAGEREF _Toc178886915 \h </w:instrText>
      </w:r>
      <w:r>
        <w:fldChar w:fldCharType="separate"/>
      </w:r>
      <w:r>
        <w:t>26</w:t>
      </w:r>
      <w:r>
        <w:fldChar w:fldCharType="end"/>
      </w:r>
    </w:p>
    <w:p w14:paraId="66F1E782" w14:textId="710C8182" w:rsidR="004F7498" w:rsidRDefault="004F7498">
      <w:pPr>
        <w:pStyle w:val="TOC3"/>
        <w:tabs>
          <w:tab w:val="left" w:pos="1134"/>
        </w:tabs>
        <w:rPr>
          <w:noProof/>
          <w:color w:val="auto"/>
          <w:kern w:val="2"/>
          <w:sz w:val="24"/>
          <w:szCs w:val="24"/>
          <w:lang w:val="en-US"/>
          <w14:ligatures w14:val="standardContextual"/>
        </w:rPr>
      </w:pPr>
      <w:r>
        <w:rPr>
          <w:noProof/>
        </w:rPr>
        <w:t>6.1.1.</w:t>
      </w:r>
      <w:r>
        <w:rPr>
          <w:noProof/>
          <w:color w:val="auto"/>
          <w:kern w:val="2"/>
          <w:sz w:val="24"/>
          <w:szCs w:val="24"/>
          <w:lang w:val="en-US"/>
          <w14:ligatures w14:val="standardContextual"/>
        </w:rPr>
        <w:tab/>
      </w:r>
      <w:r>
        <w:rPr>
          <w:noProof/>
        </w:rPr>
        <w:t>Applicability to Mass Operations</w:t>
      </w:r>
      <w:r>
        <w:rPr>
          <w:noProof/>
        </w:rPr>
        <w:tab/>
      </w:r>
      <w:r>
        <w:rPr>
          <w:noProof/>
        </w:rPr>
        <w:fldChar w:fldCharType="begin"/>
      </w:r>
      <w:r>
        <w:rPr>
          <w:noProof/>
        </w:rPr>
        <w:instrText xml:space="preserve"> PAGEREF _Toc178886916 \h </w:instrText>
      </w:r>
      <w:r>
        <w:rPr>
          <w:noProof/>
        </w:rPr>
      </w:r>
      <w:r>
        <w:rPr>
          <w:noProof/>
        </w:rPr>
        <w:fldChar w:fldCharType="separate"/>
      </w:r>
      <w:r>
        <w:rPr>
          <w:noProof/>
        </w:rPr>
        <w:t>26</w:t>
      </w:r>
      <w:r>
        <w:rPr>
          <w:noProof/>
        </w:rPr>
        <w:fldChar w:fldCharType="end"/>
      </w:r>
    </w:p>
    <w:p w14:paraId="694B5BC9" w14:textId="70804A96" w:rsidR="004F7498" w:rsidRDefault="004F7498">
      <w:pPr>
        <w:pStyle w:val="TOC2"/>
        <w:rPr>
          <w:color w:val="auto"/>
          <w:kern w:val="2"/>
          <w:sz w:val="24"/>
          <w:szCs w:val="24"/>
          <w:lang w:val="en-US"/>
          <w14:ligatures w14:val="standardContextual"/>
        </w:rPr>
      </w:pPr>
      <w:r>
        <w:t>6.2.</w:t>
      </w:r>
      <w:r>
        <w:rPr>
          <w:color w:val="auto"/>
          <w:kern w:val="2"/>
          <w:sz w:val="24"/>
          <w:szCs w:val="24"/>
          <w:lang w:val="en-US"/>
          <w14:ligatures w14:val="standardContextual"/>
        </w:rPr>
        <w:tab/>
      </w:r>
      <w:r>
        <w:t>Systems, technology</w:t>
      </w:r>
      <w:r>
        <w:tab/>
      </w:r>
      <w:r>
        <w:fldChar w:fldCharType="begin"/>
      </w:r>
      <w:r>
        <w:instrText xml:space="preserve"> PAGEREF _Toc178886917 \h </w:instrText>
      </w:r>
      <w:r>
        <w:fldChar w:fldCharType="separate"/>
      </w:r>
      <w:r>
        <w:t>26</w:t>
      </w:r>
      <w:r>
        <w:fldChar w:fldCharType="end"/>
      </w:r>
    </w:p>
    <w:p w14:paraId="0B0D2E00" w14:textId="17F5898A" w:rsidR="004F7498" w:rsidRDefault="004F7498">
      <w:pPr>
        <w:pStyle w:val="TOC3"/>
        <w:tabs>
          <w:tab w:val="left" w:pos="1134"/>
        </w:tabs>
        <w:rPr>
          <w:noProof/>
          <w:color w:val="auto"/>
          <w:kern w:val="2"/>
          <w:sz w:val="24"/>
          <w:szCs w:val="24"/>
          <w:lang w:val="en-US"/>
          <w14:ligatures w14:val="standardContextual"/>
        </w:rPr>
      </w:pPr>
      <w:r>
        <w:rPr>
          <w:noProof/>
        </w:rPr>
        <w:t>6.2.1.</w:t>
      </w:r>
      <w:r>
        <w:rPr>
          <w:noProof/>
          <w:color w:val="auto"/>
          <w:kern w:val="2"/>
          <w:sz w:val="24"/>
          <w:szCs w:val="24"/>
          <w:lang w:val="en-US"/>
          <w14:ligatures w14:val="standardContextual"/>
        </w:rPr>
        <w:tab/>
      </w:r>
      <w:r>
        <w:rPr>
          <w:noProof/>
        </w:rPr>
        <w:t>Testing and auditing of MASS</w:t>
      </w:r>
      <w:r>
        <w:rPr>
          <w:noProof/>
        </w:rPr>
        <w:tab/>
      </w:r>
      <w:r>
        <w:rPr>
          <w:noProof/>
        </w:rPr>
        <w:fldChar w:fldCharType="begin"/>
      </w:r>
      <w:r>
        <w:rPr>
          <w:noProof/>
        </w:rPr>
        <w:instrText xml:space="preserve"> PAGEREF _Toc178886918 \h </w:instrText>
      </w:r>
      <w:r>
        <w:rPr>
          <w:noProof/>
        </w:rPr>
      </w:r>
      <w:r>
        <w:rPr>
          <w:noProof/>
        </w:rPr>
        <w:fldChar w:fldCharType="separate"/>
      </w:r>
      <w:r>
        <w:rPr>
          <w:noProof/>
        </w:rPr>
        <w:t>26</w:t>
      </w:r>
      <w:r>
        <w:rPr>
          <w:noProof/>
        </w:rPr>
        <w:fldChar w:fldCharType="end"/>
      </w:r>
    </w:p>
    <w:p w14:paraId="13AA72C5" w14:textId="0454C37F" w:rsidR="004F7498" w:rsidRDefault="004F7498">
      <w:pPr>
        <w:pStyle w:val="TOC1"/>
        <w:rPr>
          <w:b w:val="0"/>
          <w:caps w:val="0"/>
          <w:color w:val="auto"/>
          <w:kern w:val="2"/>
          <w:sz w:val="24"/>
          <w:szCs w:val="24"/>
          <w:lang w:val="en-US"/>
          <w14:ligatures w14:val="standardContextual"/>
        </w:rPr>
      </w:pPr>
      <w:r w:rsidRPr="00256DA5">
        <w:t>7.</w:t>
      </w:r>
      <w:r>
        <w:rPr>
          <w:b w:val="0"/>
          <w:caps w:val="0"/>
          <w:color w:val="auto"/>
          <w:kern w:val="2"/>
          <w:sz w:val="24"/>
          <w:szCs w:val="24"/>
          <w:lang w:val="en-US"/>
          <w14:ligatures w14:val="standardContextual"/>
        </w:rPr>
        <w:tab/>
      </w:r>
      <w:r>
        <w:t>CONSIDERATIONS FOR THE PROVISION OF VTS IN A MASS ENVIROMENT</w:t>
      </w:r>
      <w:r>
        <w:tab/>
      </w:r>
      <w:r>
        <w:fldChar w:fldCharType="begin"/>
      </w:r>
      <w:r>
        <w:instrText xml:space="preserve"> PAGEREF _Toc178886919 \h </w:instrText>
      </w:r>
      <w:r>
        <w:fldChar w:fldCharType="separate"/>
      </w:r>
      <w:r>
        <w:t>26</w:t>
      </w:r>
      <w:r>
        <w:fldChar w:fldCharType="end"/>
      </w:r>
    </w:p>
    <w:p w14:paraId="0D01AEF6" w14:textId="062888B8" w:rsidR="004F7498" w:rsidRDefault="004F7498">
      <w:pPr>
        <w:pStyle w:val="TOC1"/>
        <w:rPr>
          <w:b w:val="0"/>
          <w:caps w:val="0"/>
          <w:color w:val="auto"/>
          <w:kern w:val="2"/>
          <w:sz w:val="24"/>
          <w:szCs w:val="24"/>
          <w:lang w:val="en-US"/>
          <w14:ligatures w14:val="standardContextual"/>
        </w:rPr>
      </w:pPr>
      <w:r w:rsidRPr="00256DA5">
        <w:rPr>
          <w:caps w:val="0"/>
        </w:rPr>
        <w:t>8.</w:t>
      </w:r>
      <w:r>
        <w:rPr>
          <w:b w:val="0"/>
          <w:caps w:val="0"/>
          <w:color w:val="auto"/>
          <w:kern w:val="2"/>
          <w:sz w:val="24"/>
          <w:szCs w:val="24"/>
          <w:lang w:val="en-US"/>
          <w14:ligatures w14:val="standardContextual"/>
        </w:rPr>
        <w:tab/>
      </w:r>
      <w:r w:rsidRPr="00256DA5">
        <w:rPr>
          <w:caps w:val="0"/>
        </w:rPr>
        <w:t>DEFINITIONS</w:t>
      </w:r>
      <w:r>
        <w:tab/>
      </w:r>
      <w:r>
        <w:fldChar w:fldCharType="begin"/>
      </w:r>
      <w:r>
        <w:instrText xml:space="preserve"> PAGEREF _Toc178886920 \h </w:instrText>
      </w:r>
      <w:r>
        <w:fldChar w:fldCharType="separate"/>
      </w:r>
      <w:r>
        <w:t>26</w:t>
      </w:r>
      <w:r>
        <w:fldChar w:fldCharType="end"/>
      </w:r>
    </w:p>
    <w:p w14:paraId="14A1BA1C" w14:textId="2370341A" w:rsidR="004F7498" w:rsidRDefault="004F7498">
      <w:pPr>
        <w:pStyle w:val="TOC1"/>
        <w:rPr>
          <w:b w:val="0"/>
          <w:caps w:val="0"/>
          <w:color w:val="auto"/>
          <w:kern w:val="2"/>
          <w:sz w:val="24"/>
          <w:szCs w:val="24"/>
          <w:lang w:val="en-US"/>
          <w14:ligatures w14:val="standardContextual"/>
        </w:rPr>
      </w:pPr>
      <w:r w:rsidRPr="00256DA5">
        <w:t>9.</w:t>
      </w:r>
      <w:r>
        <w:rPr>
          <w:b w:val="0"/>
          <w:caps w:val="0"/>
          <w:color w:val="auto"/>
          <w:kern w:val="2"/>
          <w:sz w:val="24"/>
          <w:szCs w:val="24"/>
          <w:lang w:val="en-US"/>
          <w14:ligatures w14:val="standardContextual"/>
        </w:rPr>
        <w:tab/>
      </w:r>
      <w:r>
        <w:t>abbreviations</w:t>
      </w:r>
      <w:r>
        <w:tab/>
      </w:r>
      <w:r>
        <w:fldChar w:fldCharType="begin"/>
      </w:r>
      <w:r>
        <w:instrText xml:space="preserve"> PAGEREF _Toc178886922 \h </w:instrText>
      </w:r>
      <w:r>
        <w:fldChar w:fldCharType="separate"/>
      </w:r>
      <w:r>
        <w:t>27</w:t>
      </w:r>
      <w:r>
        <w:fldChar w:fldCharType="end"/>
      </w:r>
    </w:p>
    <w:p w14:paraId="1B6D7421" w14:textId="0917C35B" w:rsidR="004F7498" w:rsidRDefault="004F7498">
      <w:pPr>
        <w:pStyle w:val="TOC1"/>
        <w:rPr>
          <w:b w:val="0"/>
          <w:caps w:val="0"/>
          <w:color w:val="auto"/>
          <w:kern w:val="2"/>
          <w:sz w:val="24"/>
          <w:szCs w:val="24"/>
          <w:lang w:val="en-US"/>
          <w14:ligatures w14:val="standardContextual"/>
        </w:rPr>
      </w:pPr>
      <w:r w:rsidRPr="00256DA5">
        <w:t>10.</w:t>
      </w:r>
      <w:r>
        <w:rPr>
          <w:b w:val="0"/>
          <w:caps w:val="0"/>
          <w:color w:val="auto"/>
          <w:kern w:val="2"/>
          <w:sz w:val="24"/>
          <w:szCs w:val="24"/>
          <w:lang w:val="en-US"/>
          <w14:ligatures w14:val="standardContextual"/>
        </w:rPr>
        <w:tab/>
      </w:r>
      <w:r>
        <w:t>references</w:t>
      </w:r>
      <w:r>
        <w:tab/>
      </w:r>
      <w:r>
        <w:fldChar w:fldCharType="begin"/>
      </w:r>
      <w:r>
        <w:instrText xml:space="preserve"> PAGEREF _Toc178886923 \h </w:instrText>
      </w:r>
      <w:r>
        <w:fldChar w:fldCharType="separate"/>
      </w:r>
      <w:r>
        <w:t>27</w:t>
      </w:r>
      <w:r>
        <w:fldChar w:fldCharType="end"/>
      </w:r>
    </w:p>
    <w:p w14:paraId="510CD30E" w14:textId="4F513F66" w:rsidR="004F7498" w:rsidRDefault="004F7498">
      <w:pPr>
        <w:pStyle w:val="TOC1"/>
        <w:rPr>
          <w:b w:val="0"/>
          <w:caps w:val="0"/>
          <w:color w:val="auto"/>
          <w:kern w:val="2"/>
          <w:sz w:val="24"/>
          <w:szCs w:val="24"/>
          <w:lang w:val="en-US"/>
          <w14:ligatures w14:val="standardContextual"/>
        </w:rPr>
      </w:pPr>
      <w:r w:rsidRPr="00256DA5">
        <w:t>11.</w:t>
      </w:r>
      <w:r>
        <w:rPr>
          <w:b w:val="0"/>
          <w:caps w:val="0"/>
          <w:color w:val="auto"/>
          <w:kern w:val="2"/>
          <w:sz w:val="24"/>
          <w:szCs w:val="24"/>
          <w:lang w:val="en-US"/>
          <w14:ligatures w14:val="standardContextual"/>
        </w:rPr>
        <w:tab/>
      </w:r>
      <w:r>
        <w:t>Further reading</w:t>
      </w:r>
      <w:r>
        <w:tab/>
      </w:r>
      <w:r>
        <w:fldChar w:fldCharType="begin"/>
      </w:r>
      <w:r>
        <w:instrText xml:space="preserve"> PAGEREF _Toc178886924 \h </w:instrText>
      </w:r>
      <w:r>
        <w:fldChar w:fldCharType="separate"/>
      </w:r>
      <w:r>
        <w:t>27</w:t>
      </w:r>
      <w:r>
        <w:fldChar w:fldCharType="end"/>
      </w:r>
    </w:p>
    <w:p w14:paraId="3136D6C3" w14:textId="74099B59"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222CB978"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33385C">
        <w:rPr>
          <w:b/>
          <w:bCs/>
          <w:noProof/>
          <w:lang w:val="en-US"/>
        </w:rPr>
        <w:t>Error! Bookmark not defined.</w:t>
      </w:r>
      <w:r>
        <w:rPr>
          <w:noProof/>
        </w:rPr>
        <w:fldChar w:fldCharType="end"/>
      </w:r>
    </w:p>
    <w:p w14:paraId="310E47B9" w14:textId="20FB5AEF"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33385C">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23304D1"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33385C">
        <w:rPr>
          <w:b/>
          <w:bCs/>
          <w:noProof/>
          <w:lang w:val="en-US"/>
        </w:rPr>
        <w:t>Error! Bookmark not defined.</w:t>
      </w:r>
      <w:r w:rsidR="00D80A15">
        <w:rPr>
          <w:noProof/>
        </w:rPr>
        <w:fldChar w:fldCharType="end"/>
      </w:r>
    </w:p>
    <w:p w14:paraId="0BA57EA7" w14:textId="72318326"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33385C">
        <w:rPr>
          <w:b/>
          <w:bCs/>
          <w:noProof/>
          <w:lang w:val="en-US"/>
        </w:rPr>
        <w:t>Error! Bookmark not defined.</w:t>
      </w:r>
      <w:r>
        <w:rPr>
          <w:noProof/>
        </w:rPr>
        <w:fldChar w:fldCharType="end"/>
      </w:r>
    </w:p>
    <w:p w14:paraId="66F89426" w14:textId="46B0FB56"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33385C">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72DF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2" w:name="_Toc178796387"/>
      <w:bookmarkStart w:id="3" w:name="_Toc178886867"/>
      <w:r>
        <w:lastRenderedPageBreak/>
        <w:t>Introduction</w:t>
      </w:r>
      <w:bookmarkEnd w:id="2"/>
      <w:bookmarkEnd w:id="3"/>
    </w:p>
    <w:p w14:paraId="3F612BCE" w14:textId="77777777" w:rsidR="00CF6EC7" w:rsidRDefault="00CF6EC7" w:rsidP="00CF6EC7">
      <w:pPr>
        <w:pStyle w:val="Heading1separationline"/>
      </w:pPr>
    </w:p>
    <w:p w14:paraId="22349196" w14:textId="77777777" w:rsidR="00BE2A06" w:rsidRDefault="00BE2A06" w:rsidP="00BE2A06">
      <w:pPr>
        <w:pStyle w:val="BodyText"/>
      </w:pPr>
      <w:r>
        <w:t>Maritime Autonomous Surface Ships (MASS) is defined by the International Maritime Organization (IMO) as being:</w:t>
      </w:r>
    </w:p>
    <w:p w14:paraId="55C1F5A4" w14:textId="77777777" w:rsidR="00BE2A06" w:rsidRDefault="00BE2A06" w:rsidP="00BE2A06">
      <w:pPr>
        <w:pStyle w:val="BodyText"/>
        <w:rPr>
          <w:i/>
          <w:iCs/>
        </w:rPr>
      </w:pPr>
      <w:r>
        <w:rPr>
          <w:i/>
          <w:iCs/>
        </w:rPr>
        <w:t>A ship which, to a varying degree, can operate independently of human interaction.</w:t>
      </w:r>
    </w:p>
    <w:p w14:paraId="2EFF006F" w14:textId="30369CC8" w:rsidR="00425189" w:rsidRDefault="00BE2A06" w:rsidP="00425189">
      <w:pPr>
        <w:pStyle w:val="BodyText"/>
      </w:pPr>
      <w:r>
        <w:t>There are ongoing discussions and trials surrounding MASS and some of these are being conducted by non-traditional operators.  It is imperative that IALA takes note of and support these initiatives to ensure that the marine Aids to Navigation (</w:t>
      </w:r>
      <w:proofErr w:type="spellStart"/>
      <w:r>
        <w:t>AtoN</w:t>
      </w:r>
      <w:proofErr w:type="spellEnd"/>
      <w:r>
        <w:t xml:space="preserve">) environment is and remains fit for purpose as the MASS technologies advance and that MASS operators implement systems that utilise these </w:t>
      </w:r>
      <w:proofErr w:type="spellStart"/>
      <w:r>
        <w:t>AtoN</w:t>
      </w:r>
      <w:proofErr w:type="spellEnd"/>
      <w:r>
        <w:t xml:space="preserve"> services.</w:t>
      </w:r>
    </w:p>
    <w:p w14:paraId="5C1F89CB" w14:textId="1ACC6244" w:rsidR="00F7088D" w:rsidRDefault="00786D46" w:rsidP="00425189">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2E6FA6F2" w14:textId="213BA4C6" w:rsidR="002219BE" w:rsidRDefault="002219BE" w:rsidP="00425189">
      <w:pPr>
        <w:pStyle w:val="BodyText"/>
      </w:pPr>
      <w:r>
        <w:t>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w:t>
      </w:r>
      <w:r>
        <w:t>operational, technology and</w:t>
      </w:r>
      <w:r w:rsidRPr="00013D33">
        <w:t xml:space="preserve"> regulatory level.</w:t>
      </w:r>
    </w:p>
    <w:p w14:paraId="4E688D10" w14:textId="6332FFFE" w:rsidR="008D2152" w:rsidRDefault="00A603C3" w:rsidP="00425189">
      <w:pPr>
        <w:pStyle w:val="BodyText"/>
      </w:pPr>
      <w:r>
        <w:t xml:space="preserve">IALA has highlighted </w:t>
      </w:r>
      <w:r w:rsidR="007A7EFB">
        <w:t xml:space="preserve">the consideration of </w:t>
      </w:r>
      <w:proofErr w:type="spellStart"/>
      <w:r w:rsidR="007A7EFB">
        <w:t>AtoN</w:t>
      </w:r>
      <w:proofErr w:type="spellEnd"/>
      <w:r w:rsidR="007A7EFB">
        <w:t xml:space="preserve"> in relation MASS within the </w:t>
      </w:r>
      <w:r w:rsidR="00A32F9A">
        <w:t xml:space="preserve">Maritime Buoyage System (MBS) section 3.2.6: </w:t>
      </w:r>
    </w:p>
    <w:p w14:paraId="2AC67DE9" w14:textId="763976A4" w:rsidR="00F8539F" w:rsidRPr="00AA2CFB" w:rsidRDefault="00F8539F" w:rsidP="00F8539F">
      <w:pPr>
        <w:pStyle w:val="BodyText"/>
        <w:ind w:left="567"/>
        <w:rPr>
          <w:rStyle w:val="BodyTextChar"/>
          <w:i/>
          <w:color w:val="000000"/>
        </w:rPr>
      </w:pPr>
      <w:r>
        <w:rPr>
          <w:rStyle w:val="BodyTextChar"/>
          <w:i/>
        </w:rPr>
        <w:t>“</w:t>
      </w:r>
      <w:r w:rsidRPr="00AA2CFB">
        <w:rPr>
          <w:rStyle w:val="BodyTextChar"/>
          <w:i/>
        </w:rPr>
        <w:t xml:space="preserve">Current applications, marks and signals exhibited by </w:t>
      </w:r>
      <w:proofErr w:type="spellStart"/>
      <w:r w:rsidRPr="00AA2CFB">
        <w:rPr>
          <w:rStyle w:val="BodyTextChar"/>
          <w:i/>
        </w:rPr>
        <w:t>AtoN</w:t>
      </w:r>
      <w:proofErr w:type="spellEnd"/>
      <w:r w:rsidRPr="00AA2CFB">
        <w:rPr>
          <w:rStyle w:val="BodyTextChar"/>
          <w:i/>
        </w:rPr>
        <w:t xml:space="preserve"> as described in this document apply to all vessels, including Maritime Autonomous Surface Ships (MASS). MASS operate with varying degrees of autonomy and make use of </w:t>
      </w:r>
      <w:proofErr w:type="spellStart"/>
      <w:r w:rsidRPr="00AA2CFB">
        <w:rPr>
          <w:rStyle w:val="BodyTextChar"/>
          <w:i/>
        </w:rPr>
        <w:t>AtoN</w:t>
      </w:r>
      <w:proofErr w:type="spellEnd"/>
      <w:r w:rsidRPr="00AA2CFB">
        <w:rPr>
          <w:rStyle w:val="BodyTextChar"/>
          <w:i/>
        </w:rPr>
        <w:t xml:space="preserve"> based on level of autonomy and type of technology used. MASS may use </w:t>
      </w:r>
      <w:proofErr w:type="spellStart"/>
      <w:r w:rsidRPr="00AA2CFB">
        <w:rPr>
          <w:rStyle w:val="BodyTextChar"/>
          <w:i/>
        </w:rPr>
        <w:t>AtoN</w:t>
      </w:r>
      <w:proofErr w:type="spellEnd"/>
      <w:r w:rsidRPr="00AA2CFB">
        <w:rPr>
          <w:rStyle w:val="BodyTextChar"/>
          <w:i/>
        </w:rPr>
        <w:t xml:space="preserve"> described within the maritime buoyage system and there may be developments of </w:t>
      </w:r>
      <w:proofErr w:type="spellStart"/>
      <w:r w:rsidRPr="00AA2CFB">
        <w:rPr>
          <w:rStyle w:val="BodyTextChar"/>
          <w:i/>
        </w:rPr>
        <w:t>AtoN</w:t>
      </w:r>
      <w:proofErr w:type="spellEnd"/>
      <w:r w:rsidRPr="00AA2CFB">
        <w:rPr>
          <w:rStyle w:val="BodyTextChar"/>
          <w:i/>
        </w:rPr>
        <w:t xml:space="preserve"> that are tailored specifically for MASS. </w:t>
      </w:r>
    </w:p>
    <w:p w14:paraId="1BD90A58" w14:textId="77777777" w:rsidR="00F8539F" w:rsidRDefault="00F8539F" w:rsidP="00F8539F">
      <w:pPr>
        <w:pStyle w:val="BodyText"/>
        <w:ind w:left="567"/>
        <w:rPr>
          <w:i/>
        </w:rPr>
      </w:pPr>
      <w:r w:rsidRPr="00AA2CFB">
        <w:rPr>
          <w:rStyle w:val="BodyTextChar"/>
          <w:i/>
        </w:rPr>
        <w:t>It is the res</w:t>
      </w:r>
      <w:r w:rsidRPr="00AA2CFB">
        <w:rPr>
          <w:i/>
        </w:rPr>
        <w:t>ponsibility of the vessel’s command to ensure they can identify, interpret and assess navigation signals as designed in this reference document, so that levels of safety for life and marine environment are met.”</w:t>
      </w:r>
      <w:r>
        <w:rPr>
          <w:i/>
        </w:rPr>
        <w:t xml:space="preserve"> </w:t>
      </w:r>
    </w:p>
    <w:p w14:paraId="4FD08A62" w14:textId="067A4C84" w:rsidR="00495DDA" w:rsidRDefault="00816606" w:rsidP="00CB1D11">
      <w:pPr>
        <w:pStyle w:val="Heading1"/>
        <w:suppressAutoHyphens/>
      </w:pPr>
      <w:bookmarkStart w:id="4" w:name="_Toc178796388"/>
      <w:bookmarkStart w:id="5" w:name="_Toc178886868"/>
      <w:r>
        <w:t>Aims</w:t>
      </w:r>
      <w:r w:rsidR="00E42796">
        <w:t xml:space="preserve">, </w:t>
      </w:r>
      <w:r>
        <w:t>Objectives</w:t>
      </w:r>
      <w:r w:rsidR="00E42796">
        <w:t xml:space="preserve"> and Guideing Principles</w:t>
      </w:r>
      <w:bookmarkEnd w:id="4"/>
      <w:bookmarkEnd w:id="5"/>
    </w:p>
    <w:p w14:paraId="41D6B749" w14:textId="77777777" w:rsidR="00CF6EC7" w:rsidRDefault="00CF6EC7" w:rsidP="00CF6EC7">
      <w:pPr>
        <w:pStyle w:val="Heading1separationline"/>
      </w:pPr>
    </w:p>
    <w:p w14:paraId="4F5989DE" w14:textId="77777777" w:rsidR="004458C2" w:rsidRDefault="004458C2" w:rsidP="004458C2">
      <w:pPr>
        <w:pStyle w:val="BodyText"/>
      </w:pPr>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p>
    <w:p w14:paraId="193FF9BD" w14:textId="11D926C1" w:rsidR="00383D69" w:rsidRDefault="001F3C89" w:rsidP="00383D69">
      <w:pPr>
        <w:pStyle w:val="Heading3"/>
      </w:pPr>
      <w:bookmarkStart w:id="6" w:name="_Toc178796389"/>
      <w:bookmarkStart w:id="7" w:name="_Toc178886869"/>
      <w:r>
        <w:t>Aim</w:t>
      </w:r>
      <w:bookmarkEnd w:id="6"/>
      <w:bookmarkEnd w:id="7"/>
    </w:p>
    <w:p w14:paraId="390AE91C" w14:textId="77777777" w:rsidR="004458C2" w:rsidRDefault="004458C2" w:rsidP="004458C2">
      <w:pPr>
        <w:pStyle w:val="BodyText"/>
      </w:pPr>
      <w:r>
        <w:t>Specifically, the</w:t>
      </w:r>
      <w:r w:rsidRPr="008E2ACA">
        <w:t xml:space="preserve"> aim of this guideline is to</w:t>
      </w:r>
      <w:r>
        <w:t>:</w:t>
      </w:r>
    </w:p>
    <w:p w14:paraId="729DB162" w14:textId="2ED71875" w:rsidR="004458C2" w:rsidRPr="008E2ACA" w:rsidRDefault="00742501" w:rsidP="004458C2">
      <w:pPr>
        <w:pStyle w:val="List1"/>
        <w:numPr>
          <w:ilvl w:val="0"/>
          <w:numId w:val="14"/>
        </w:numPr>
      </w:pPr>
      <w:r>
        <w:t>p</w:t>
      </w:r>
      <w:r w:rsidRPr="008E2ACA">
        <w:t xml:space="preserve">rovide </w:t>
      </w:r>
      <w:r w:rsidR="004458C2" w:rsidRPr="008E2ACA">
        <w:t xml:space="preserve">guidance to the International </w:t>
      </w:r>
      <w:r w:rsidR="007F2536">
        <w:t xml:space="preserve">Organization of Marine Aids to Navigation </w:t>
      </w:r>
      <w:r w:rsidR="004458C2" w:rsidRPr="008E2ACA">
        <w:t>(IALA) members and other stakeholders who may be undertaking:</w:t>
      </w:r>
    </w:p>
    <w:p w14:paraId="26AAF11E" w14:textId="0E280BB5" w:rsidR="004458C2" w:rsidRPr="008E2ACA" w:rsidRDefault="00B5533B" w:rsidP="004458C2">
      <w:pPr>
        <w:pStyle w:val="Listatext"/>
        <w:numPr>
          <w:ilvl w:val="0"/>
          <w:numId w:val="46"/>
        </w:numPr>
        <w:ind w:left="1134" w:hanging="567"/>
      </w:pPr>
      <w:r>
        <w:t>t</w:t>
      </w:r>
      <w:r w:rsidR="004458C2" w:rsidRPr="008E2ACA">
        <w:t xml:space="preserve">esting </w:t>
      </w:r>
    </w:p>
    <w:p w14:paraId="06F0D0C3" w14:textId="2684BFA6" w:rsidR="004458C2" w:rsidRPr="008E2ACA" w:rsidRDefault="00B5533B" w:rsidP="004458C2">
      <w:pPr>
        <w:pStyle w:val="Listatext"/>
        <w:numPr>
          <w:ilvl w:val="0"/>
          <w:numId w:val="46"/>
        </w:numPr>
        <w:ind w:left="1134" w:hanging="567"/>
      </w:pPr>
      <w:r>
        <w:t>t</w:t>
      </w:r>
      <w:r w:rsidR="004458C2" w:rsidRPr="008E2ACA">
        <w:t xml:space="preserve">rials or </w:t>
      </w:r>
    </w:p>
    <w:p w14:paraId="5F85798B" w14:textId="72B6D34B" w:rsidR="004458C2" w:rsidRDefault="00B5533B" w:rsidP="004458C2">
      <w:pPr>
        <w:pStyle w:val="Listatext"/>
        <w:numPr>
          <w:ilvl w:val="0"/>
          <w:numId w:val="46"/>
        </w:numPr>
        <w:ind w:left="1134" w:hanging="567"/>
      </w:pPr>
      <w:r>
        <w:t>o</w:t>
      </w:r>
      <w:r w:rsidR="004458C2" w:rsidRPr="008E2ACA">
        <w:t xml:space="preserve">perations of MASS systems  </w:t>
      </w:r>
    </w:p>
    <w:p w14:paraId="1E94A5E3" w14:textId="0CD212DB" w:rsidR="004458C2" w:rsidRDefault="00742501" w:rsidP="004458C2">
      <w:pPr>
        <w:pStyle w:val="List1"/>
        <w:numPr>
          <w:ilvl w:val="0"/>
          <w:numId w:val="14"/>
        </w:numPr>
      </w:pPr>
      <w:r>
        <w:t xml:space="preserve">identify </w:t>
      </w:r>
      <w:r w:rsidR="004458C2">
        <w:t>developments and need for certification, testing, and performance stand</w:t>
      </w:r>
      <w:r w:rsidR="004458C2" w:rsidRPr="00CA5BD8">
        <w:t>ards</w:t>
      </w:r>
      <w:r w:rsidR="004458C2">
        <w:t xml:space="preserve"> (approval process by authorities for use), </w:t>
      </w:r>
    </w:p>
    <w:p w14:paraId="47ACA784" w14:textId="722A0092" w:rsidR="004458C2" w:rsidRDefault="00742501" w:rsidP="004458C2">
      <w:pPr>
        <w:pStyle w:val="List1"/>
        <w:numPr>
          <w:ilvl w:val="0"/>
          <w:numId w:val="14"/>
        </w:numPr>
      </w:pPr>
      <w:r>
        <w:t xml:space="preserve">identify </w:t>
      </w:r>
      <w:r w:rsidR="004458C2">
        <w:t>aspects for shore side infrastructure to support MASS such as Shore side support (communications, control centre, etc.); VTS to MASS Communication; VTS support for MASS;</w:t>
      </w:r>
    </w:p>
    <w:p w14:paraId="45A359AE" w14:textId="47952B1E" w:rsidR="004458C2" w:rsidRDefault="00742501" w:rsidP="004458C2">
      <w:pPr>
        <w:pStyle w:val="List1"/>
        <w:numPr>
          <w:ilvl w:val="0"/>
          <w:numId w:val="14"/>
        </w:numPr>
      </w:pPr>
      <w:r>
        <w:lastRenderedPageBreak/>
        <w:t>p</w:t>
      </w:r>
      <w:r w:rsidRPr="008E2ACA">
        <w:t xml:space="preserve">rovide </w:t>
      </w:r>
      <w:r w:rsidR="004458C2" w:rsidRPr="008E2ACA">
        <w:t>guidance for organisations implementing policy, procedures and technical solutions to support the introduction of MASS</w:t>
      </w:r>
      <w:r w:rsidR="004458C2">
        <w:t>;</w:t>
      </w:r>
      <w:r w:rsidR="004458C2" w:rsidRPr="008E2ACA">
        <w:t xml:space="preserve">  </w:t>
      </w:r>
    </w:p>
    <w:p w14:paraId="26B4432D" w14:textId="40A3F783" w:rsidR="004458C2" w:rsidRPr="001E4385" w:rsidRDefault="00742501" w:rsidP="004458C2">
      <w:pPr>
        <w:pStyle w:val="List1"/>
        <w:numPr>
          <w:ilvl w:val="0"/>
          <w:numId w:val="14"/>
        </w:numPr>
      </w:pPr>
      <w:r>
        <w:t>i</w:t>
      </w:r>
      <w:r w:rsidRPr="001E4385">
        <w:t xml:space="preserve">dentify </w:t>
      </w:r>
      <w:r w:rsidR="004458C2" w:rsidRPr="001E4385">
        <w:t xml:space="preserve">possible future scenarios while considering the evolution of MASS; </w:t>
      </w:r>
    </w:p>
    <w:p w14:paraId="6C81DC74" w14:textId="6D5B3FB8" w:rsidR="004458C2" w:rsidRPr="001E4385" w:rsidRDefault="00742501" w:rsidP="004458C2">
      <w:pPr>
        <w:pStyle w:val="List1"/>
        <w:numPr>
          <w:ilvl w:val="0"/>
          <w:numId w:val="14"/>
        </w:numPr>
      </w:pPr>
      <w:r>
        <w:t>a</w:t>
      </w:r>
      <w:r w:rsidRPr="001E4385">
        <w:t xml:space="preserve">nalyse </w:t>
      </w:r>
      <w:r w:rsidR="004458C2" w:rsidRPr="001E4385">
        <w:t>the possible impact of MASS on Marine Aids to Navigation (</w:t>
      </w:r>
      <w:proofErr w:type="spellStart"/>
      <w:r w:rsidR="004458C2" w:rsidRPr="001E4385">
        <w:t>AtoN</w:t>
      </w:r>
      <w:proofErr w:type="spellEnd"/>
      <w:r w:rsidR="004458C2" w:rsidRPr="001E4385">
        <w:t xml:space="preserve">); </w:t>
      </w:r>
      <w:r w:rsidR="004458C2">
        <w:t>and</w:t>
      </w:r>
    </w:p>
    <w:p w14:paraId="4CF33671" w14:textId="60A85B98" w:rsidR="004458C2" w:rsidRDefault="00742501" w:rsidP="004458C2">
      <w:pPr>
        <w:pStyle w:val="List1"/>
        <w:numPr>
          <w:ilvl w:val="0"/>
          <w:numId w:val="14"/>
        </w:numPr>
      </w:pPr>
      <w:r>
        <w:t>i</w:t>
      </w:r>
      <w:r w:rsidRPr="001E4385">
        <w:t xml:space="preserve">dentify </w:t>
      </w:r>
      <w:r w:rsidR="004458C2" w:rsidRPr="001E4385">
        <w:t xml:space="preserve">the future requirements on </w:t>
      </w:r>
      <w:proofErr w:type="spellStart"/>
      <w:r w:rsidR="004458C2" w:rsidRPr="001E4385">
        <w:t>AtoN</w:t>
      </w:r>
      <w:proofErr w:type="spellEnd"/>
      <w:r w:rsidR="004458C2" w:rsidRPr="001E4385">
        <w:t xml:space="preserve"> service</w:t>
      </w:r>
      <w:r w:rsidR="004458C2">
        <w:t>.</w:t>
      </w:r>
    </w:p>
    <w:p w14:paraId="3240E805" w14:textId="650578AF" w:rsidR="00855860" w:rsidRPr="00561854" w:rsidRDefault="00A2792B" w:rsidP="00A2792B">
      <w:pPr>
        <w:pStyle w:val="Heading3"/>
      </w:pPr>
      <w:bookmarkStart w:id="8" w:name="_Toc178796390"/>
      <w:bookmarkStart w:id="9" w:name="_Toc178886870"/>
      <w:r>
        <w:t>Objective</w:t>
      </w:r>
      <w:bookmarkEnd w:id="8"/>
      <w:bookmarkEnd w:id="9"/>
    </w:p>
    <w:p w14:paraId="7F11E4A6" w14:textId="77777777" w:rsidR="00855860" w:rsidRPr="00561854" w:rsidRDefault="00855860" w:rsidP="00855860">
      <w:pPr>
        <w:pStyle w:val="BodyText"/>
      </w:pPr>
      <w:r w:rsidRPr="00561854">
        <w:t>In achieving its Purpose, this Guideline is intended to:</w:t>
      </w:r>
    </w:p>
    <w:p w14:paraId="6C7DB687" w14:textId="7FF6115A" w:rsidR="00855860" w:rsidRPr="00561854" w:rsidRDefault="00855860" w:rsidP="00A2792B">
      <w:pPr>
        <w:pStyle w:val="List1"/>
        <w:numPr>
          <w:ilvl w:val="0"/>
          <w:numId w:val="282"/>
        </w:numPr>
      </w:pPr>
      <w:r w:rsidRPr="00561854">
        <w:t>ensure achievement of a level of safety at least equivalent to that expected of Marine Aids to Navigation to support safe, efficient and pollution free transits;</w:t>
      </w:r>
    </w:p>
    <w:p w14:paraId="2DD04D8F" w14:textId="7F4B2BC5" w:rsidR="00855860" w:rsidRPr="00561854" w:rsidRDefault="00855860" w:rsidP="00A2792B">
      <w:pPr>
        <w:pStyle w:val="List1"/>
        <w:numPr>
          <w:ilvl w:val="0"/>
          <w:numId w:val="282"/>
        </w:numPr>
      </w:pPr>
      <w:r w:rsidRPr="00FD6722">
        <w:t xml:space="preserve">ensure services are provided that </w:t>
      </w:r>
      <w:r w:rsidRPr="00561854">
        <w:t>enable all ships to safely coexist without impeding or negatively impacting each other, regardless of whether certain functions are remotely controlled or autonomously operated;</w:t>
      </w:r>
    </w:p>
    <w:p w14:paraId="2B3C2BCF" w14:textId="7AA31B63" w:rsidR="00855860" w:rsidRPr="00561854" w:rsidRDefault="00855860" w:rsidP="00A2792B">
      <w:pPr>
        <w:pStyle w:val="List1"/>
        <w:numPr>
          <w:ilvl w:val="0"/>
          <w:numId w:val="282"/>
        </w:numPr>
      </w:pPr>
      <w:r w:rsidRPr="00561854">
        <w:t>ensure that there is no relaxation of the level of accepted standards for design, construction, or operation</w:t>
      </w:r>
      <w:r w:rsidRPr="00FD6722">
        <w:t xml:space="preserve"> of MAtoN</w:t>
      </w:r>
      <w:r w:rsidRPr="00561854">
        <w:t>;</w:t>
      </w:r>
    </w:p>
    <w:p w14:paraId="3E697B44" w14:textId="0E90E9A6" w:rsidR="00855860" w:rsidRPr="00561854" w:rsidRDefault="00855860" w:rsidP="00A2792B">
      <w:pPr>
        <w:pStyle w:val="List1"/>
        <w:numPr>
          <w:ilvl w:val="0"/>
          <w:numId w:val="282"/>
        </w:numPr>
      </w:pPr>
      <w:r w:rsidRPr="00561854">
        <w:t>allow for the application of solutions that are demonstrably safe, secure, and environmentally sound in performing the designated function in all defined conditions; and</w:t>
      </w:r>
    </w:p>
    <w:p w14:paraId="6FAABC16" w14:textId="3740945E" w:rsidR="00855860" w:rsidRDefault="00855860" w:rsidP="00A2792B">
      <w:pPr>
        <w:pStyle w:val="List1"/>
        <w:numPr>
          <w:ilvl w:val="0"/>
          <w:numId w:val="282"/>
        </w:numPr>
      </w:pPr>
      <w:r w:rsidRPr="00561854">
        <w:t>be cognizant of the potential for the unintended placement of barriers to new or novel application of remote control or autonomous technology on ships.</w:t>
      </w:r>
    </w:p>
    <w:p w14:paraId="7F2962FF" w14:textId="77777777" w:rsidR="00E42796" w:rsidRDefault="00E42796" w:rsidP="00E42796">
      <w:pPr>
        <w:pStyle w:val="Heading3"/>
      </w:pPr>
      <w:bookmarkStart w:id="10" w:name="_Toc178796391"/>
      <w:bookmarkStart w:id="11" w:name="_Toc178886871"/>
      <w:r>
        <w:t>Guiding Principles</w:t>
      </w:r>
      <w:bookmarkEnd w:id="10"/>
      <w:bookmarkEnd w:id="11"/>
    </w:p>
    <w:p w14:paraId="71C7CE97" w14:textId="77777777" w:rsidR="00E42796" w:rsidRDefault="00E42796" w:rsidP="00E42796">
      <w:pPr>
        <w:pStyle w:val="BodyText"/>
      </w:pPr>
      <w:r>
        <w:t>This Guideline is developed on the principle that it:</w:t>
      </w:r>
    </w:p>
    <w:p w14:paraId="194D5DBC" w14:textId="19BDF4A0" w:rsidR="00E42796" w:rsidRDefault="00E42796" w:rsidP="00E42796">
      <w:pPr>
        <w:pStyle w:val="List1"/>
        <w:numPr>
          <w:ilvl w:val="0"/>
          <w:numId w:val="286"/>
        </w:numPr>
      </w:pPr>
      <w:r>
        <w:t xml:space="preserve">is supplementary to any IALA documents, and only addresses MASS issues insofar as they are not adequately or fully addressed in </w:t>
      </w:r>
      <w:r w:rsidR="00B5533B">
        <w:t>other IALA</w:t>
      </w:r>
      <w:r>
        <w:t xml:space="preserve"> documents;</w:t>
      </w:r>
    </w:p>
    <w:p w14:paraId="670D523A" w14:textId="32F5568D" w:rsidR="00265618" w:rsidRDefault="00E42796" w:rsidP="00E97D9C">
      <w:pPr>
        <w:pStyle w:val="List1"/>
        <w:numPr>
          <w:ilvl w:val="0"/>
          <w:numId w:val="282"/>
        </w:numPr>
      </w:pPr>
      <w:r>
        <w:t>is holistic to ensure the objectives, aims and principles of the IALA documents are maintained while also ensuring that the challenges of MASS functions and operations are addressed across all standards;</w:t>
      </w:r>
    </w:p>
    <w:p w14:paraId="6AC92B7A" w14:textId="77777777" w:rsidR="00E42796" w:rsidRDefault="00E42796" w:rsidP="00E42796">
      <w:pPr>
        <w:pStyle w:val="List1"/>
        <w:numPr>
          <w:ilvl w:val="0"/>
          <w:numId w:val="282"/>
        </w:numPr>
      </w:pPr>
      <w:r>
        <w:t>addresses risk and mitigation measures at the functional level when addressing MASS aspects from the perspective of coastal authorities for the provision of Aids to Navigation, including VTS;</w:t>
      </w:r>
    </w:p>
    <w:p w14:paraId="4295CC40" w14:textId="77777777" w:rsidR="00E42796" w:rsidRDefault="00E42796" w:rsidP="00E42796">
      <w:pPr>
        <w:pStyle w:val="List1"/>
        <w:numPr>
          <w:ilvl w:val="0"/>
          <w:numId w:val="282"/>
        </w:numPr>
      </w:pPr>
      <w:r>
        <w:t>is developed in such a way as to recognise the evolving nature of MASS, and related guidance on MASS; and</w:t>
      </w:r>
    </w:p>
    <w:p w14:paraId="07C98081" w14:textId="77777777" w:rsidR="00E42796" w:rsidRDefault="00E42796" w:rsidP="00E42796">
      <w:pPr>
        <w:pStyle w:val="List1"/>
        <w:numPr>
          <w:ilvl w:val="0"/>
          <w:numId w:val="282"/>
        </w:numPr>
      </w:pPr>
      <w:r>
        <w:t>is technology neutral and taking note of industry practices and experience in the deployment of new technologies.</w:t>
      </w:r>
    </w:p>
    <w:p w14:paraId="72258255" w14:textId="0E04239D" w:rsidR="00265618" w:rsidRDefault="0016411C" w:rsidP="00D87BB5">
      <w:pPr>
        <w:pStyle w:val="Heading3"/>
      </w:pPr>
      <w:bookmarkStart w:id="12" w:name="_Toc178886872"/>
      <w:r>
        <w:t>G</w:t>
      </w:r>
      <w:r w:rsidR="00E47AEE">
        <w:t>#### Guideline Series</w:t>
      </w:r>
      <w:bookmarkEnd w:id="12"/>
    </w:p>
    <w:p w14:paraId="2331DBD8" w14:textId="73C20B07" w:rsidR="00E47AEE" w:rsidRDefault="00E47AEE" w:rsidP="00265618">
      <w:pPr>
        <w:pStyle w:val="List1"/>
        <w:numPr>
          <w:ilvl w:val="0"/>
          <w:numId w:val="0"/>
        </w:numPr>
      </w:pPr>
      <w:r>
        <w:t xml:space="preserve">The G#### series of guidelines includes general guidance (this document) and focused guidance for IALA members: </w:t>
      </w:r>
    </w:p>
    <w:p w14:paraId="52B7C67D" w14:textId="4150A330" w:rsidR="00E47AEE" w:rsidRDefault="00E47AEE" w:rsidP="00265618">
      <w:pPr>
        <w:pStyle w:val="List1"/>
        <w:numPr>
          <w:ilvl w:val="0"/>
          <w:numId w:val="0"/>
        </w:numPr>
      </w:pPr>
      <w:r>
        <w:t>G</w:t>
      </w:r>
      <w:r w:rsidR="00C473F0">
        <w:t xml:space="preserve">#### - MASS for Coastal Authorities </w:t>
      </w:r>
    </w:p>
    <w:p w14:paraId="786D1B23" w14:textId="333A8EA7" w:rsidR="00C473F0" w:rsidRDefault="00C473F0" w:rsidP="00265618">
      <w:pPr>
        <w:pStyle w:val="List1"/>
        <w:numPr>
          <w:ilvl w:val="0"/>
          <w:numId w:val="0"/>
        </w:numPr>
      </w:pPr>
      <w:r>
        <w:t>G####</w:t>
      </w:r>
      <w:r w:rsidR="002E41DD">
        <w:t>-1</w:t>
      </w:r>
      <w:r>
        <w:t xml:space="preserve"> </w:t>
      </w:r>
      <w:r w:rsidR="002E41DD" w:rsidRPr="002E41DD">
        <w:t>- VTS Interaction with a Mix of Vessels including MASS</w:t>
      </w:r>
    </w:p>
    <w:p w14:paraId="3367CB5B" w14:textId="6ECBA84A" w:rsidR="002E41DD" w:rsidRDefault="002E41DD" w:rsidP="00265618">
      <w:pPr>
        <w:pStyle w:val="List1"/>
        <w:numPr>
          <w:ilvl w:val="0"/>
          <w:numId w:val="0"/>
        </w:numPr>
      </w:pPr>
      <w:r>
        <w:t xml:space="preserve">G####-2 - </w:t>
      </w:r>
      <w:r w:rsidR="00D87BB5">
        <w:rPr>
          <w:rFonts w:cstheme="minorHAnsi"/>
        </w:rPr>
        <w:t xml:space="preserve">Provision of </w:t>
      </w:r>
      <w:proofErr w:type="spellStart"/>
      <w:r w:rsidR="00D87BB5">
        <w:rPr>
          <w:rFonts w:cstheme="minorHAnsi"/>
        </w:rPr>
        <w:t>AtoN</w:t>
      </w:r>
      <w:proofErr w:type="spellEnd"/>
      <w:r w:rsidR="00D87BB5">
        <w:rPr>
          <w:rFonts w:cstheme="minorHAnsi"/>
        </w:rPr>
        <w:t xml:space="preserve"> to support a MASS environment</w:t>
      </w:r>
    </w:p>
    <w:p w14:paraId="5DF4466A" w14:textId="5351E59E" w:rsidR="00816606" w:rsidRDefault="00BD0520" w:rsidP="00CB1D11">
      <w:pPr>
        <w:pStyle w:val="Heading1"/>
        <w:suppressAutoHyphens/>
      </w:pPr>
      <w:bookmarkStart w:id="13" w:name="_Toc178796392"/>
      <w:bookmarkStart w:id="14" w:name="_Toc178886873"/>
      <w:r>
        <w:t>Developments in MASS</w:t>
      </w:r>
      <w:bookmarkEnd w:id="13"/>
      <w:bookmarkEnd w:id="14"/>
    </w:p>
    <w:p w14:paraId="1C44D8B2" w14:textId="77777777" w:rsidR="00CF6EC7" w:rsidRDefault="00CF6EC7" w:rsidP="00CF6EC7">
      <w:pPr>
        <w:pStyle w:val="Heading1separationline"/>
      </w:pPr>
    </w:p>
    <w:p w14:paraId="0284E6D8" w14:textId="141182F4" w:rsidR="00C105F1" w:rsidRPr="001F49D4" w:rsidRDefault="00C105F1" w:rsidP="00C105F1">
      <w:pPr>
        <w:pStyle w:val="BodyText"/>
      </w:pPr>
      <w:r>
        <w:t xml:space="preserve">As </w:t>
      </w:r>
      <w:r w:rsidRPr="001F49D4">
        <w:t xml:space="preserve">MASS </w:t>
      </w:r>
      <w:r w:rsidR="008F5A6D">
        <w:t>may</w:t>
      </w:r>
      <w:r w:rsidR="008F5A6D" w:rsidRPr="001F49D4">
        <w:t xml:space="preserve"> </w:t>
      </w:r>
      <w:r w:rsidR="005B27B6">
        <w:t>result in</w:t>
      </w:r>
      <w:r w:rsidRPr="001F49D4">
        <w:t xml:space="preserve"> change</w:t>
      </w:r>
      <w:r>
        <w:t>s</w:t>
      </w:r>
      <w:r w:rsidRPr="001F49D4">
        <w:t xml:space="preserve"> to shipping, port operations and the safety of navigation</w:t>
      </w:r>
      <w:r>
        <w:t xml:space="preserve">, it is important that Coastal States remain aware of the latest developments and possible impacts on their services and begin planning as early as possible.  </w:t>
      </w:r>
    </w:p>
    <w:p w14:paraId="44D13B19" w14:textId="3FE273D2" w:rsidR="00C105F1" w:rsidRDefault="00C105F1" w:rsidP="00C105F1">
      <w:pPr>
        <w:pStyle w:val="Heading2"/>
      </w:pPr>
      <w:bookmarkStart w:id="15" w:name="_Toc178796393"/>
      <w:bookmarkStart w:id="16" w:name="_Toc178886874"/>
      <w:r>
        <w:lastRenderedPageBreak/>
        <w:t>IMO and MASS</w:t>
      </w:r>
      <w:bookmarkEnd w:id="15"/>
      <w:bookmarkEnd w:id="16"/>
    </w:p>
    <w:p w14:paraId="19299AEB" w14:textId="77777777" w:rsidR="00C105F1" w:rsidRPr="00C105F1" w:rsidRDefault="00C105F1" w:rsidP="00F87841">
      <w:pPr>
        <w:pStyle w:val="Heading2separationline"/>
      </w:pPr>
    </w:p>
    <w:p w14:paraId="1896B402" w14:textId="2F1B4921" w:rsidR="007B7385" w:rsidRDefault="00D77ECA" w:rsidP="00D77ECA">
      <w:pPr>
        <w:pStyle w:val="BodyText"/>
      </w:pPr>
      <w:r w:rsidRPr="008A329C">
        <w:t xml:space="preserve">The </w:t>
      </w:r>
      <w:r>
        <w:t xml:space="preserve">IMO </w:t>
      </w:r>
      <w:r w:rsidR="007B7385">
        <w:t xml:space="preserve">continues to develop guidance regarding the implementation of MASS, including the development of a MASS Guideline. </w:t>
      </w:r>
    </w:p>
    <w:p w14:paraId="10671EC8" w14:textId="77777777" w:rsidR="002219BE" w:rsidRPr="008E2ACA" w:rsidRDefault="002219BE" w:rsidP="002219BE">
      <w:pPr>
        <w:pStyle w:val="BodyText"/>
      </w:pPr>
      <w:r w:rsidRPr="008E2ACA">
        <w:t>MSC 100 (December 2018) approved the framework for the RSE.</w:t>
      </w:r>
    </w:p>
    <w:p w14:paraId="5F148CCF" w14:textId="3C9D69B5" w:rsidR="002219BE" w:rsidRPr="008A329C" w:rsidRDefault="002219BE" w:rsidP="002219BE">
      <w:pPr>
        <w:pStyle w:val="BodyText"/>
        <w:numPr>
          <w:ilvl w:val="0"/>
          <w:numId w:val="48"/>
        </w:numPr>
        <w:ind w:left="426" w:hanging="426"/>
      </w:pPr>
      <w:r w:rsidRPr="008E2ACA">
        <w:t xml:space="preserve">The aim of the </w:t>
      </w:r>
      <w:r w:rsidR="000B7CE3">
        <w:t>Regulatory Scoping Exercise (</w:t>
      </w:r>
      <w:r w:rsidRPr="008E2ACA">
        <w:t>RSE</w:t>
      </w:r>
      <w:r w:rsidR="000B7CE3">
        <w:t>)</w:t>
      </w:r>
      <w:r w:rsidRPr="008E2ACA">
        <w:t xml:space="preserve"> was</w:t>
      </w:r>
      <w:r w:rsidRPr="008A329C">
        <w:t xml:space="preserve"> to determine how safe, secure and environmentally sound MASS operations might be addressed in IMO instruments.</w:t>
      </w:r>
      <w:r w:rsidRPr="008E2ACA">
        <w:t xml:space="preserve"> </w:t>
      </w:r>
    </w:p>
    <w:p w14:paraId="326ADD35" w14:textId="77777777" w:rsidR="002219BE" w:rsidRPr="008E2ACA" w:rsidRDefault="002219BE" w:rsidP="002219BE">
      <w:pPr>
        <w:pStyle w:val="BodyText"/>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48B50555" w14:textId="77777777" w:rsidR="002219BE" w:rsidRPr="008E2ACA" w:rsidRDefault="002219BE" w:rsidP="002219BE">
      <w:pPr>
        <w:pStyle w:val="BodyText"/>
      </w:pPr>
      <w:r w:rsidRPr="008E2ACA">
        <w:t>For the purpose of the RSE, "MASS" was defined as “a ship which, to a varying degree, can operate independent of human interaction”.</w:t>
      </w:r>
    </w:p>
    <w:p w14:paraId="639A67DE" w14:textId="77777777" w:rsidR="002219BE" w:rsidRPr="008E2ACA" w:rsidRDefault="002219BE" w:rsidP="002219BE">
      <w:pPr>
        <w:pStyle w:val="BodyText"/>
      </w:pPr>
      <w:r w:rsidRPr="008E2ACA">
        <w:t xml:space="preserve">To facilitate the process of the RSE, the degrees of autonomy were organised as follows: </w:t>
      </w:r>
    </w:p>
    <w:p w14:paraId="358F8F42" w14:textId="77777777" w:rsidR="002219BE" w:rsidRPr="002219BE" w:rsidRDefault="002219BE" w:rsidP="002219BE">
      <w:pPr>
        <w:pStyle w:val="BodyText"/>
        <w:numPr>
          <w:ilvl w:val="0"/>
          <w:numId w:val="47"/>
        </w:numPr>
        <w:ind w:left="567" w:hanging="567"/>
      </w:pPr>
      <w:r w:rsidRPr="002219BE">
        <w:rPr>
          <w:u w:val="single"/>
        </w:rPr>
        <w:t>Degree One</w:t>
      </w:r>
      <w:r w:rsidRPr="002219BE">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5F77A81F" w14:textId="77777777" w:rsidR="002219BE" w:rsidRPr="002219BE" w:rsidRDefault="002219BE" w:rsidP="002219BE">
      <w:pPr>
        <w:pStyle w:val="BodyText"/>
        <w:numPr>
          <w:ilvl w:val="0"/>
          <w:numId w:val="47"/>
        </w:numPr>
        <w:ind w:left="567" w:hanging="567"/>
      </w:pPr>
      <w:r w:rsidRPr="002219BE">
        <w:rPr>
          <w:u w:val="single"/>
        </w:rPr>
        <w:t>Degree Two</w:t>
      </w:r>
      <w:r w:rsidRPr="002219BE">
        <w:t xml:space="preserve">: Remotely controlled ship with seafarers on board: The ship is controlled and operated from another location. Seafarers are available on board to take control and to operate the shipboard systems and functions. MSC.1/Circ.1638 Annex, page 4 </w:t>
      </w:r>
    </w:p>
    <w:p w14:paraId="0C79A29A" w14:textId="77777777" w:rsidR="002219BE" w:rsidRPr="002219BE" w:rsidRDefault="002219BE" w:rsidP="002219BE">
      <w:pPr>
        <w:pStyle w:val="BodyText"/>
        <w:numPr>
          <w:ilvl w:val="0"/>
          <w:numId w:val="47"/>
        </w:numPr>
        <w:ind w:left="567" w:hanging="567"/>
      </w:pPr>
      <w:r w:rsidRPr="002219BE">
        <w:rPr>
          <w:u w:val="single"/>
        </w:rPr>
        <w:t>Degree Three</w:t>
      </w:r>
      <w:r w:rsidRPr="002219BE">
        <w:t xml:space="preserve">: Remotely controlled ship without seafarers on board: The ship is controlled and operated from another location. There are no seafarers on board. </w:t>
      </w:r>
    </w:p>
    <w:p w14:paraId="315FB2A8" w14:textId="77777777" w:rsidR="002219BE" w:rsidRPr="002219BE" w:rsidRDefault="002219BE" w:rsidP="002219BE">
      <w:pPr>
        <w:pStyle w:val="BodyText"/>
        <w:numPr>
          <w:ilvl w:val="0"/>
          <w:numId w:val="47"/>
        </w:numPr>
        <w:ind w:left="567" w:hanging="567"/>
      </w:pPr>
      <w:r w:rsidRPr="002219BE">
        <w:rPr>
          <w:u w:val="single"/>
        </w:rPr>
        <w:t>Degree Four</w:t>
      </w:r>
      <w:r w:rsidRPr="002219BE">
        <w:t xml:space="preserve">: Fully autonomous ship: The operating system of the ship is able to make decisions and determine actions by itself. </w:t>
      </w:r>
    </w:p>
    <w:p w14:paraId="7CBC5D92" w14:textId="07D29CFB" w:rsidR="002219BE" w:rsidRDefault="002219BE" w:rsidP="002219BE">
      <w:pPr>
        <w:pStyle w:val="BodyText"/>
      </w:pPr>
      <w:r w:rsidRPr="008E2ACA">
        <w:t>The degrees of autonomy listed above does not represent a hierarchical order.  It should be noted that MASS could be operating at one or more degrees of autonomy for the duration of a single voyage.</w:t>
      </w:r>
      <w:r w:rsidRPr="002219BE">
        <w:t xml:space="preserve"> </w:t>
      </w:r>
      <w:r>
        <w:t xml:space="preserve">The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r>
        <w:t xml:space="preserve"> </w:t>
      </w:r>
    </w:p>
    <w:p w14:paraId="3B24967F" w14:textId="1103C6E0" w:rsidR="001214AE" w:rsidRDefault="007B7385" w:rsidP="00D77ECA">
      <w:pPr>
        <w:pStyle w:val="BodyText"/>
      </w:pPr>
      <w:r>
        <w:t xml:space="preserve">While </w:t>
      </w:r>
      <w:r w:rsidR="002219BE">
        <w:t xml:space="preserve">the </w:t>
      </w:r>
      <w:r>
        <w:t xml:space="preserve">4 degrees of autonomy </w:t>
      </w:r>
      <w:r w:rsidR="002219BE">
        <w:t xml:space="preserve">were </w:t>
      </w:r>
      <w:r>
        <w:t xml:space="preserve">noted during the RSE, the IMO continues to monitor and adapt the concepts of autonomy. </w:t>
      </w:r>
      <w:r w:rsidR="00CD60A4">
        <w:t xml:space="preserve">It is therefore recommended that these degrees of autonomy are not </w:t>
      </w:r>
      <w:r w:rsidR="000A032A">
        <w:t>used in the basic structure of IALA MASS documents, as these 4 degrees are expected to be changed or removed</w:t>
      </w:r>
      <w:r w:rsidR="003A582A">
        <w:t xml:space="preserve"> as IMO </w:t>
      </w:r>
      <w:r w:rsidR="000176AB">
        <w:t>develops</w:t>
      </w:r>
      <w:r w:rsidR="003A582A">
        <w:t xml:space="preserve"> the non-mandatory Code for MASS (expected in 2025) and the mandatory Code for MASS (expected in 2032). </w:t>
      </w:r>
      <w:r w:rsidR="000A032A">
        <w:t xml:space="preserve">  </w:t>
      </w:r>
    </w:p>
    <w:p w14:paraId="22007CC6" w14:textId="7025BAEA" w:rsidR="004F7498" w:rsidRDefault="001214AE" w:rsidP="00CF6EC7">
      <w:pPr>
        <w:pStyle w:val="BodyText"/>
      </w:pPr>
      <w:r>
        <w:t>I</w:t>
      </w:r>
      <w:r w:rsidRPr="001214AE">
        <w:t xml:space="preserve">t should be noted that the IMO MASS Code is supplementary to SOLAS, and as a result, does not oblige coastal States to change how they achieve the requirements of SOLAS </w:t>
      </w:r>
      <w:r w:rsidR="004F7498">
        <w:t xml:space="preserve">Chapter </w:t>
      </w:r>
      <w:r w:rsidRPr="001214AE">
        <w:t>V</w:t>
      </w:r>
      <w:r w:rsidR="004F7498">
        <w:t xml:space="preserve"> Regulations </w:t>
      </w:r>
      <w:r w:rsidRPr="001214AE">
        <w:t>12 and 13</w:t>
      </w:r>
      <w:r>
        <w:t>.</w:t>
      </w:r>
    </w:p>
    <w:p w14:paraId="4940C57E" w14:textId="0619ACA2" w:rsidR="00425189" w:rsidRPr="00CF6EC7" w:rsidRDefault="004D4922" w:rsidP="00CF6EC7">
      <w:pPr>
        <w:pStyle w:val="BodyText"/>
      </w:pPr>
      <w:r>
        <w:t xml:space="preserve">The development of MASS </w:t>
      </w:r>
      <w:r w:rsidR="00B40829">
        <w:t xml:space="preserve">may </w:t>
      </w:r>
      <w:r w:rsidR="006A0E2A">
        <w:t>result in</w:t>
      </w:r>
      <w:r>
        <w:t xml:space="preserve"> change</w:t>
      </w:r>
      <w:r w:rsidR="006A0E2A">
        <w:t>s</w:t>
      </w:r>
      <w:r>
        <w:t xml:space="preserve"> to shipping, port operations and the safety of navigation. It is important to assess and discuss its impact on IALA related services at </w:t>
      </w:r>
      <w:r w:rsidR="002219BE">
        <w:t>all</w:t>
      </w:r>
      <w:r>
        <w:t xml:space="preserve"> stage</w:t>
      </w:r>
      <w:r w:rsidR="002219BE">
        <w:t>s</w:t>
      </w:r>
      <w:r>
        <w:t xml:space="preserve"> of its development.</w:t>
      </w:r>
    </w:p>
    <w:p w14:paraId="2DEF6866" w14:textId="5432977E" w:rsidR="004A7D5F" w:rsidRDefault="004A7D5F" w:rsidP="004A7D5F">
      <w:pPr>
        <w:pStyle w:val="Heading2"/>
      </w:pPr>
      <w:bookmarkStart w:id="17" w:name="_Toc178796395"/>
      <w:bookmarkStart w:id="18" w:name="_Toc178886875"/>
      <w:r>
        <w:t xml:space="preserve">IHO AND </w:t>
      </w:r>
      <w:commentRangeStart w:id="19"/>
      <w:r>
        <w:t>MASS</w:t>
      </w:r>
      <w:commentRangeEnd w:id="19"/>
      <w:r>
        <w:rPr>
          <w:rStyle w:val="CommentReference"/>
          <w:rFonts w:asciiTheme="minorHAnsi" w:eastAsiaTheme="minorEastAsia" w:hAnsiTheme="minorHAnsi" w:cstheme="minorBidi"/>
          <w:b w:val="0"/>
          <w:caps w:val="0"/>
          <w:color w:val="auto"/>
        </w:rPr>
        <w:commentReference w:id="19"/>
      </w:r>
      <w:bookmarkEnd w:id="17"/>
      <w:bookmarkEnd w:id="18"/>
    </w:p>
    <w:p w14:paraId="27B26D9D" w14:textId="77777777" w:rsidR="004A7D5F" w:rsidRPr="004A7D5F" w:rsidRDefault="004A7D5F" w:rsidP="00A617E8">
      <w:pPr>
        <w:pStyle w:val="Heading2separationline"/>
      </w:pPr>
    </w:p>
    <w:p w14:paraId="5484ECFE" w14:textId="5A7112FC" w:rsidR="004A7D5F" w:rsidRDefault="004A7D5F" w:rsidP="004A7D5F">
      <w:pPr>
        <w:pStyle w:val="BodyText"/>
      </w:pPr>
      <w:r>
        <w:t xml:space="preserve">In May 2021 IHO </w:t>
      </w:r>
      <w:r w:rsidR="00C674AB">
        <w:t>Hydrographic</w:t>
      </w:r>
      <w:r w:rsidR="000176AB">
        <w:t xml:space="preserve"> </w:t>
      </w:r>
      <w:r w:rsidR="00C674AB">
        <w:t>Services and Standards</w:t>
      </w:r>
      <w:r w:rsidR="002C2423">
        <w:t xml:space="preserve"> Committee</w:t>
      </w:r>
      <w:r>
        <w:t xml:space="preserve"> </w:t>
      </w:r>
      <w:r w:rsidR="00600800">
        <w:t>(</w:t>
      </w:r>
      <w:r>
        <w:t>HSSC</w:t>
      </w:r>
      <w:r w:rsidR="00600800">
        <w:t>)</w:t>
      </w:r>
      <w:r>
        <w:t xml:space="preserve"> established the MASS </w:t>
      </w:r>
      <w:r w:rsidR="00AD034B">
        <w:t>n</w:t>
      </w:r>
      <w:r>
        <w:t>avigation Project Team</w:t>
      </w:r>
      <w:r w:rsidR="00600800">
        <w:t xml:space="preserve"> </w:t>
      </w:r>
      <w:r>
        <w:t>(MASS PT) with</w:t>
      </w:r>
      <w:r w:rsidR="00003912">
        <w:t xml:space="preserve"> a</w:t>
      </w:r>
      <w:r>
        <w:t xml:space="preserve"> 2 year remit to carry out the following tasks</w:t>
      </w:r>
      <w:r w:rsidR="00003912">
        <w:t>:</w:t>
      </w:r>
      <w:r>
        <w:t xml:space="preserve"> </w:t>
      </w:r>
    </w:p>
    <w:p w14:paraId="0A84A13F" w14:textId="6D446E97" w:rsidR="004A7D5F" w:rsidRDefault="004A7D5F" w:rsidP="004A7D5F">
      <w:pPr>
        <w:pStyle w:val="BodyText"/>
      </w:pPr>
      <w:r>
        <w:t>•</w:t>
      </w:r>
      <w:r>
        <w:tab/>
        <w:t>identify and prioritize MASS navigation requirements</w:t>
      </w:r>
    </w:p>
    <w:p w14:paraId="1D2AA09E" w14:textId="04FCF2C0" w:rsidR="004A7D5F" w:rsidRDefault="004A7D5F" w:rsidP="004A7D5F">
      <w:pPr>
        <w:pStyle w:val="BodyText"/>
      </w:pPr>
      <w:r>
        <w:t>•</w:t>
      </w:r>
      <w:r>
        <w:tab/>
        <w:t>analyse their impacts on hydrographic standards and services (i.e. S-100)</w:t>
      </w:r>
    </w:p>
    <w:p w14:paraId="07607FC1" w14:textId="0E70A88B" w:rsidR="004A7D5F" w:rsidRDefault="004A7D5F" w:rsidP="004A7D5F">
      <w:pPr>
        <w:pStyle w:val="BodyText"/>
      </w:pPr>
      <w:r>
        <w:t>•</w:t>
      </w:r>
      <w:r>
        <w:tab/>
        <w:t>develop a set of recommendations/issues to be addressed by existing working groups</w:t>
      </w:r>
    </w:p>
    <w:p w14:paraId="058831DB" w14:textId="1C1622EB" w:rsidR="004A7D5F" w:rsidRPr="0000471B" w:rsidRDefault="004A7D5F" w:rsidP="00AD034B">
      <w:pPr>
        <w:pStyle w:val="BodyText"/>
        <w:rPr>
          <w:strike/>
        </w:rPr>
      </w:pPr>
      <w:r>
        <w:t xml:space="preserve">The IHO MASS PT discovery and reporting phase encompassed several working packages, addressing a variety of activities. These included ascertaining and documenting the test bed activities occurring within each region while </w:t>
      </w:r>
      <w:r>
        <w:lastRenderedPageBreak/>
        <w:t>identifying the predominant levels of autonomy utilized. Th</w:t>
      </w:r>
      <w:r w:rsidR="002C1EA4">
        <w:t>is</w:t>
      </w:r>
      <w:r>
        <w:t xml:space="preserve"> phase also involved providing a comprehensive report on the data currently employed by MASS operators and their navigation systems. Additionally, it detailed the navigational data specified by each PT Member State's regulators for use in MASS navigation, applicable to both trials and operational deployments. The involvement of PT Member States in MASS trials or operations was evaluated, including the data they are currently supplying. The phase also covered the documentation of trials conducted with new navigational standards, such as S-100 for MASS, and research into machine-readable data conducted across various regions. Reports were consolidated and detailed navigation requirements for MASS were synthesized. </w:t>
      </w:r>
    </w:p>
    <w:p w14:paraId="480F2207" w14:textId="3545A85E" w:rsidR="009A706B" w:rsidRDefault="00425189" w:rsidP="00CF6EC7">
      <w:pPr>
        <w:pStyle w:val="Heading1"/>
        <w:suppressAutoHyphens/>
        <w:rPr>
          <w:caps w:val="0"/>
        </w:rPr>
      </w:pPr>
      <w:bookmarkStart w:id="20" w:name="_Toc178796397"/>
      <w:bookmarkStart w:id="21" w:name="_Toc178886876"/>
      <w:r>
        <w:rPr>
          <w:caps w:val="0"/>
        </w:rPr>
        <w:t>IALA and MASS</w:t>
      </w:r>
      <w:bookmarkEnd w:id="20"/>
      <w:bookmarkEnd w:id="21"/>
      <w:r w:rsidR="0033385C">
        <w:rPr>
          <w:rFonts w:hint="eastAsia"/>
          <w:caps w:val="0"/>
          <w:lang w:eastAsia="ko-KR"/>
        </w:rPr>
        <w:t xml:space="preserve"> </w:t>
      </w:r>
    </w:p>
    <w:p w14:paraId="55BC943F" w14:textId="77777777" w:rsidR="00CF6EC7" w:rsidRDefault="00CF6EC7" w:rsidP="00CF6EC7">
      <w:pPr>
        <w:pStyle w:val="Heading1separationline"/>
      </w:pPr>
    </w:p>
    <w:p w14:paraId="772DD284" w14:textId="77777777" w:rsidR="008F2366" w:rsidRPr="008E2ACA" w:rsidRDefault="008F2366" w:rsidP="008F2366">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0766EB8F" w14:textId="6601D037" w:rsidR="00425189" w:rsidRDefault="008F2366" w:rsidP="00425189">
      <w:pPr>
        <w:pStyle w:val="BodyText"/>
      </w:pPr>
      <w:r w:rsidRPr="008E2ACA">
        <w:t xml:space="preserve">Both physical and electronic </w:t>
      </w:r>
      <w:proofErr w:type="spellStart"/>
      <w:r w:rsidRPr="008E2ACA">
        <w:t>AtoN</w:t>
      </w:r>
      <w:proofErr w:type="spellEnd"/>
      <w:r w:rsidRPr="008E2ACA">
        <w:t xml:space="preserve"> have a significant role to play in the MASS domain as this matures. </w:t>
      </w:r>
      <w:r>
        <w:t xml:space="preserve">For MASS operation ship and shore site systems interact intensively and a new understanding of shore site support must be found. </w:t>
      </w:r>
    </w:p>
    <w:p w14:paraId="7D190E2F" w14:textId="76546ED2" w:rsidR="00527AB6" w:rsidRPr="00527AB6" w:rsidRDefault="00527AB6" w:rsidP="00527AB6">
      <w:pPr>
        <w:pStyle w:val="BodyText"/>
      </w:pPr>
      <w:r w:rsidRPr="00527AB6">
        <w:t>It is recognized that the concept of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454222B3" w14:textId="77777777" w:rsidR="00527AB6" w:rsidRPr="00527AB6" w:rsidRDefault="00527AB6" w:rsidP="00527AB6">
      <w:pPr>
        <w:pStyle w:val="BodyText"/>
      </w:pPr>
      <w:r w:rsidRPr="00527AB6">
        <w:t>The four scenarios that sum up IALA’s view of the short to medium term development of MASS are captured as:</w:t>
      </w:r>
    </w:p>
    <w:p w14:paraId="153A1029" w14:textId="727D0FC1" w:rsidR="00527AB6" w:rsidRDefault="00527AB6" w:rsidP="00527AB6">
      <w:pPr>
        <w:pStyle w:val="ListBullet"/>
      </w:pPr>
      <w:r>
        <w:rPr>
          <w:rStyle w:val="A6"/>
        </w:rPr>
        <w:t>Many crewed ships with automized functions</w:t>
      </w:r>
    </w:p>
    <w:p w14:paraId="6F8AB448" w14:textId="7649FC0A" w:rsidR="00527AB6" w:rsidRDefault="00527AB6" w:rsidP="00527AB6">
      <w:pPr>
        <w:pStyle w:val="ListBullet"/>
      </w:pPr>
      <w:r>
        <w:rPr>
          <w:rStyle w:val="A6"/>
        </w:rPr>
        <w:t>Few crewless autonomous ships</w:t>
      </w:r>
    </w:p>
    <w:p w14:paraId="3733219F" w14:textId="71730531" w:rsidR="00527AB6" w:rsidRDefault="00527AB6" w:rsidP="00527AB6">
      <w:pPr>
        <w:pStyle w:val="ListBullet"/>
      </w:pPr>
      <w:r>
        <w:rPr>
          <w:rStyle w:val="A6"/>
        </w:rPr>
        <w:t>More crewed ships with automized functions</w:t>
      </w:r>
    </w:p>
    <w:p w14:paraId="214B8CE4" w14:textId="60C88A6D" w:rsidR="00527AB6" w:rsidRPr="00527AB6" w:rsidRDefault="00527AB6" w:rsidP="00527AB6">
      <w:pPr>
        <w:pStyle w:val="ListBullet"/>
        <w:rPr>
          <w:rStyle w:val="A6"/>
          <w:rFonts w:cstheme="minorBidi"/>
          <w:color w:val="auto"/>
        </w:rPr>
      </w:pPr>
      <w:r>
        <w:rPr>
          <w:rStyle w:val="A6"/>
        </w:rPr>
        <w:t>Some crewless autonomous ships</w:t>
      </w:r>
    </w:p>
    <w:p w14:paraId="522329A4" w14:textId="27AE7D7C" w:rsidR="00527AB6" w:rsidRDefault="00527AB6" w:rsidP="00527AB6">
      <w:pPr>
        <w:pStyle w:val="BodyText"/>
      </w:pPr>
      <w:r>
        <w:t xml:space="preserve">These scenarios are visualised in </w:t>
      </w:r>
      <w:r w:rsidR="00D20DC4" w:rsidRPr="00D20DC4">
        <w:rPr>
          <w:highlight w:val="yellow"/>
        </w:rPr>
        <w:t>[figure 1]</w:t>
      </w:r>
    </w:p>
    <w:p w14:paraId="5E2537FB" w14:textId="46D5623A" w:rsidR="008C3C70" w:rsidRDefault="008C3C70" w:rsidP="00343F43">
      <w:pPr>
        <w:pStyle w:val="BodyText"/>
        <w:jc w:val="center"/>
      </w:pPr>
      <w:r w:rsidRPr="008C3C70">
        <w:rPr>
          <w:noProof/>
        </w:rPr>
        <w:drawing>
          <wp:inline distT="0" distB="0" distL="0" distR="0" wp14:anchorId="03262823" wp14:editId="4D88150C">
            <wp:extent cx="4133088" cy="3064184"/>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pic:nvPicPr>
                  <pic:blipFill>
                    <a:blip r:embed="rId29"/>
                    <a:stretch>
                      <a:fillRect/>
                    </a:stretch>
                  </pic:blipFill>
                  <pic:spPr>
                    <a:xfrm>
                      <a:off x="0" y="0"/>
                      <a:ext cx="4136012" cy="3066352"/>
                    </a:xfrm>
                    <a:prstGeom prst="rect">
                      <a:avLst/>
                    </a:prstGeom>
                  </pic:spPr>
                </pic:pic>
              </a:graphicData>
            </a:graphic>
          </wp:inline>
        </w:drawing>
      </w:r>
    </w:p>
    <w:p w14:paraId="77174267" w14:textId="12CD2D7F" w:rsidR="00527AB6" w:rsidRPr="0033385C" w:rsidRDefault="00343F43" w:rsidP="00527AB6">
      <w:pPr>
        <w:pStyle w:val="Figurecaption"/>
      </w:pPr>
      <w:r>
        <w:t>MASS degrees vs Time Frame</w:t>
      </w:r>
    </w:p>
    <w:p w14:paraId="1501B51E" w14:textId="7BBE9E07" w:rsidR="00453CBB" w:rsidRDefault="00453CBB" w:rsidP="00DC2BED">
      <w:pPr>
        <w:pStyle w:val="BodyText"/>
        <w:rPr>
          <w:rStyle w:val="BodyTextChar"/>
          <w:color w:val="000000"/>
        </w:rPr>
      </w:pPr>
      <w:r w:rsidRPr="00494EF8">
        <w:rPr>
          <w:rStyle w:val="BodyTextChar"/>
        </w:rPr>
        <w:lastRenderedPageBreak/>
        <w:t>MASS operations cannot be viewed in isolation but as an addition to the broad range of vessel types and users in the current maritime domain.</w:t>
      </w:r>
      <w:r>
        <w:rPr>
          <w:rStyle w:val="BodyTextChar"/>
        </w:rPr>
        <w:t xml:space="preserve"> </w:t>
      </w:r>
      <w:r w:rsidRPr="008E2ACA">
        <w:rPr>
          <w:rStyle w:val="BodyTextChar"/>
          <w:color w:val="000000"/>
        </w:rPr>
        <w:t> </w:t>
      </w:r>
    </w:p>
    <w:p w14:paraId="7D8E0641" w14:textId="77777777" w:rsidR="00453CBB" w:rsidRDefault="00453CBB" w:rsidP="00453CBB">
      <w:pPr>
        <w:pStyle w:val="BodyText"/>
      </w:pPr>
      <w:r>
        <w:t xml:space="preserve">IMO MSC.1/Circ.1604 states: </w:t>
      </w:r>
    </w:p>
    <w:p w14:paraId="4C92DAF5" w14:textId="77777777" w:rsidR="00453CBB" w:rsidRPr="00606892" w:rsidRDefault="00453CBB" w:rsidP="00453CBB">
      <w:pPr>
        <w:pStyle w:val="BodyText"/>
        <w:rPr>
          <w:rStyle w:val="BodyTextChar"/>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38E6BFD9" w14:textId="7EA2D509" w:rsidR="00453CBB" w:rsidRDefault="00453CBB" w:rsidP="00453CBB">
      <w:pPr>
        <w:pStyle w:val="BodyText"/>
      </w:pPr>
      <w:r>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w:t>
      </w:r>
      <w:proofErr w:type="spellStart"/>
      <w:r w:rsidRPr="008E2ACA">
        <w:t>AtoN</w:t>
      </w:r>
      <w:proofErr w:type="spellEnd"/>
      <w:r w:rsidRPr="008E2ACA">
        <w:t xml:space="preserve">, beneficial to MASS operations.  </w:t>
      </w:r>
      <w:r w:rsidR="007565FE">
        <w:t xml:space="preserve">This includes: </w:t>
      </w:r>
    </w:p>
    <w:p w14:paraId="46718D4F" w14:textId="77777777" w:rsidR="00CB0212" w:rsidRPr="001F49D4" w:rsidRDefault="00CB0212" w:rsidP="00CB0212">
      <w:pPr>
        <w:pStyle w:val="BodyText"/>
        <w:numPr>
          <w:ilvl w:val="0"/>
          <w:numId w:val="49"/>
        </w:numPr>
        <w:ind w:left="567" w:hanging="567"/>
      </w:pPr>
      <w:commentRangeStart w:id="22"/>
      <w:r>
        <w:t>P</w:t>
      </w:r>
      <w:r w:rsidRPr="001F49D4">
        <w:t>rovisio</w:t>
      </w:r>
      <w:commentRangeEnd w:id="22"/>
      <w:r>
        <w:rPr>
          <w:rStyle w:val="CommentReference"/>
        </w:rPr>
        <w:commentReference w:id="22"/>
      </w:r>
      <w:r w:rsidRPr="001F49D4">
        <w:t xml:space="preserve">n of </w:t>
      </w:r>
      <w:proofErr w:type="spellStart"/>
      <w:r w:rsidRPr="001F49D4">
        <w:t>AtoN</w:t>
      </w:r>
      <w:proofErr w:type="spellEnd"/>
      <w:r w:rsidRPr="001F49D4">
        <w:t>: fixed and floating</w:t>
      </w:r>
      <w:r>
        <w:t xml:space="preserve"> </w:t>
      </w:r>
      <w:proofErr w:type="spellStart"/>
      <w:r>
        <w:t>AtoN</w:t>
      </w:r>
      <w:proofErr w:type="spellEnd"/>
      <w:r>
        <w:t xml:space="preserve"> (floating </w:t>
      </w:r>
      <w:proofErr w:type="spellStart"/>
      <w:r>
        <w:t>AtoN</w:t>
      </w:r>
      <w:proofErr w:type="spellEnd"/>
      <w:r>
        <w:t xml:space="preserve"> includes MAtoN),</w:t>
      </w:r>
      <w:r w:rsidRPr="001F49D4">
        <w:t xml:space="preserve"> shore side electronic </w:t>
      </w:r>
      <w:proofErr w:type="spellStart"/>
      <w:r w:rsidRPr="001F49D4">
        <w:t>AtoN</w:t>
      </w:r>
      <w:proofErr w:type="spellEnd"/>
      <w:r w:rsidRPr="001F49D4">
        <w:t xml:space="preserve">, </w:t>
      </w:r>
      <w:r>
        <w:t xml:space="preserve">AIS </w:t>
      </w:r>
      <w:proofErr w:type="spellStart"/>
      <w:r>
        <w:t>AtoN</w:t>
      </w:r>
      <w:proofErr w:type="spellEnd"/>
      <w:r>
        <w:t xml:space="preserve"> (</w:t>
      </w:r>
      <w:r w:rsidRPr="001F49D4">
        <w:t>virtual</w:t>
      </w:r>
      <w:r>
        <w:t xml:space="preserve">, synthetical, physical) </w:t>
      </w:r>
      <w:r w:rsidRPr="001F49D4">
        <w:t xml:space="preserve"> </w:t>
      </w:r>
    </w:p>
    <w:p w14:paraId="0D46E173" w14:textId="77777777" w:rsidR="00CB0212" w:rsidRPr="001F49D4" w:rsidRDefault="00CB0212" w:rsidP="00CB0212">
      <w:pPr>
        <w:pStyle w:val="BodyText"/>
        <w:numPr>
          <w:ilvl w:val="0"/>
          <w:numId w:val="49"/>
        </w:numPr>
        <w:ind w:left="567" w:hanging="567"/>
      </w:pPr>
      <w:r>
        <w:t>T</w:t>
      </w:r>
      <w:r w:rsidRPr="001F49D4">
        <w:t xml:space="preserve">ransmission </w:t>
      </w:r>
      <w:r>
        <w:t xml:space="preserve">of </w:t>
      </w:r>
      <w:r w:rsidRPr="001F49D4">
        <w:t xml:space="preserve">information: </w:t>
      </w:r>
      <w:proofErr w:type="spellStart"/>
      <w:r w:rsidRPr="001F49D4">
        <w:t>AtoN</w:t>
      </w:r>
      <w:proofErr w:type="spellEnd"/>
      <w:r w:rsidRPr="001F49D4">
        <w:t xml:space="preserve"> </w:t>
      </w:r>
      <w:r>
        <w:t xml:space="preserve">status </w:t>
      </w:r>
      <w:r w:rsidRPr="001F49D4">
        <w:t xml:space="preserve">information, MSI, Meteorological and Hydrographic data (using Application Specific Messages (ASM) contained in IMO Circular SN.1/ 289 or other systems as may be developed) </w:t>
      </w:r>
    </w:p>
    <w:p w14:paraId="7343B2C5" w14:textId="5A8808C5" w:rsidR="00CB0212" w:rsidRPr="001F49D4" w:rsidRDefault="00CB0212" w:rsidP="00CB0212">
      <w:pPr>
        <w:pStyle w:val="BodyText"/>
        <w:numPr>
          <w:ilvl w:val="0"/>
          <w:numId w:val="49"/>
        </w:numPr>
        <w:ind w:left="567" w:hanging="567"/>
      </w:pPr>
      <w:r>
        <w:t>P</w:t>
      </w:r>
      <w:r w:rsidRPr="001F49D4">
        <w:t xml:space="preserve">rovision of VTS: communication between vessels within and outside of a VTS environment, recognising the different degrees or levels of autonomy; monitoring and sharing of a common operating picture for situational awareness of the waterway within and outside of Vessel Traffic Services (VTS) environment; interaction between VTS and Remote </w:t>
      </w:r>
      <w:r w:rsidR="00A37BA5">
        <w:t>Operation</w:t>
      </w:r>
      <w:r w:rsidR="00A37BA5" w:rsidRPr="001F49D4">
        <w:t xml:space="preserve"> </w:t>
      </w:r>
      <w:r w:rsidRPr="001F49D4">
        <w:t>Centres (R</w:t>
      </w:r>
      <w:r w:rsidR="004F7498">
        <w:t>O</w:t>
      </w:r>
      <w:r w:rsidRPr="001F49D4">
        <w:t>C</w:t>
      </w:r>
      <w:r w:rsidR="00D25D6C">
        <w:t>s</w:t>
      </w:r>
      <w:r w:rsidRPr="001F49D4">
        <w:t xml:space="preserve">) for MASS. </w:t>
      </w:r>
    </w:p>
    <w:p w14:paraId="072E200A" w14:textId="77777777" w:rsidR="00CB0212" w:rsidRDefault="00CB0212" w:rsidP="00CB0212">
      <w:pPr>
        <w:pStyle w:val="BodyText"/>
        <w:numPr>
          <w:ilvl w:val="0"/>
          <w:numId w:val="49"/>
        </w:numPr>
        <w:ind w:left="567" w:hanging="567"/>
      </w:pPr>
      <w:r>
        <w:t>C</w:t>
      </w:r>
      <w:r w:rsidRPr="001F49D4">
        <w:t>onsideration of reliable and secure systems: cyber security and management of cyber risk; augmen</w:t>
      </w:r>
      <w:r>
        <w:t xml:space="preserve">tation of positioning systems; </w:t>
      </w:r>
      <w:r w:rsidRPr="001F49D4">
        <w:t>requirement for and promotion of standardisation of data transfer</w:t>
      </w:r>
      <w:r>
        <w:t>.</w:t>
      </w:r>
    </w:p>
    <w:p w14:paraId="0F8FC57A" w14:textId="260F31A0" w:rsidR="00CB0212" w:rsidRPr="001F49D4" w:rsidRDefault="00CB0212" w:rsidP="00CB0212">
      <w:pPr>
        <w:pStyle w:val="BodyText"/>
        <w:numPr>
          <w:ilvl w:val="0"/>
          <w:numId w:val="49"/>
        </w:numPr>
        <w:ind w:left="567" w:hanging="567"/>
      </w:pPr>
      <w:r>
        <w:t xml:space="preserve">Reliance </w:t>
      </w:r>
      <w:r w:rsidRPr="001F49D4">
        <w:t>on digital data exchange capabilities, including developments in the VHF Data Exchange System (VDES), International Mobile Technologies (</w:t>
      </w:r>
      <w:r w:rsidR="00916A8B">
        <w:t>e.g</w:t>
      </w:r>
      <w:r w:rsidRPr="001F49D4">
        <w:t>. 4G and 5G), digital VHF Vo</w:t>
      </w:r>
      <w:r>
        <w:t>ice and satellite technologies.</w:t>
      </w:r>
    </w:p>
    <w:p w14:paraId="75DC2782" w14:textId="77777777" w:rsidR="007565FE" w:rsidRPr="008E2ACA" w:rsidRDefault="007565FE" w:rsidP="00453CBB">
      <w:pPr>
        <w:pStyle w:val="BodyText"/>
      </w:pPr>
    </w:p>
    <w:p w14:paraId="075AAF51" w14:textId="2DC54E15" w:rsidR="00453CBB" w:rsidRPr="008E2ACA" w:rsidRDefault="00453CBB" w:rsidP="00453CBB">
      <w:pPr>
        <w:pStyle w:val="BodyText"/>
      </w:pPr>
      <w:r>
        <w:t xml:space="preserve">MASS operations rely on positioning, </w:t>
      </w:r>
      <w:r w:rsidRPr="008E2ACA">
        <w:t xml:space="preserve">digital data exchange capabilities, including developments in </w:t>
      </w:r>
      <w:r>
        <w:t xml:space="preserve">the VHF Data Exchange System (VDES), International Mobile Technologies (i.e. </w:t>
      </w:r>
      <w:commentRangeStart w:id="23"/>
      <w:r w:rsidRPr="008E2ACA">
        <w:t>4G and 5G</w:t>
      </w:r>
      <w:commentRangeEnd w:id="23"/>
      <w:r w:rsidR="004F7498">
        <w:rPr>
          <w:rStyle w:val="CommentReference"/>
        </w:rPr>
        <w:commentReference w:id="23"/>
      </w:r>
      <w:r>
        <w:t>)</w:t>
      </w:r>
      <w:r w:rsidRPr="008E2ACA">
        <w:t xml:space="preserve">, digital VHF Voice and satellite technologies </w:t>
      </w:r>
      <w:r>
        <w:t>and traffic management and further shore site support</w:t>
      </w:r>
      <w:r w:rsidRPr="008E2ACA">
        <w:t xml:space="preserve">. </w:t>
      </w:r>
    </w:p>
    <w:p w14:paraId="3A8C75B2" w14:textId="5FA4CFC8" w:rsidR="00D20DC4" w:rsidRDefault="00BF0328" w:rsidP="00D20DC4">
      <w:pPr>
        <w:pStyle w:val="Heading2"/>
      </w:pPr>
      <w:bookmarkStart w:id="24" w:name="_Toc178796398"/>
      <w:bookmarkStart w:id="25" w:name="_Toc178886877"/>
      <w:r w:rsidRPr="00D20DC4">
        <w:t>Considerations for MASS</w:t>
      </w:r>
      <w:bookmarkEnd w:id="24"/>
      <w:bookmarkEnd w:id="25"/>
    </w:p>
    <w:p w14:paraId="67CC608B" w14:textId="77777777" w:rsidR="00D20DC4" w:rsidRPr="00D20DC4" w:rsidRDefault="00D20DC4" w:rsidP="00D20DC4">
      <w:pPr>
        <w:pStyle w:val="Heading2separationline"/>
      </w:pPr>
    </w:p>
    <w:p w14:paraId="3B06A926" w14:textId="69AA7549" w:rsidR="00A241C1" w:rsidRDefault="00D20DC4" w:rsidP="00A241C1">
      <w:pPr>
        <w:pStyle w:val="BodyText"/>
      </w:pPr>
      <w:r>
        <w:t>Noting the degrees of autonomy may evolve, t</w:t>
      </w:r>
      <w:r w:rsidR="00A241C1" w:rsidRPr="008E2ACA">
        <w:t xml:space="preserve">he services delivered using physical, electronic and virtual </w:t>
      </w:r>
      <w:proofErr w:type="spellStart"/>
      <w:r w:rsidR="00A241C1" w:rsidRPr="008E2ACA">
        <w:t>AtoN</w:t>
      </w:r>
      <w:proofErr w:type="spellEnd"/>
      <w:r w:rsidR="00A241C1" w:rsidRPr="008E2ACA">
        <w:t xml:space="preserve"> environments for each of the four </w:t>
      </w:r>
      <w:r>
        <w:t xml:space="preserve">existing </w:t>
      </w:r>
      <w:r w:rsidR="00A241C1" w:rsidRPr="008E2ACA">
        <w:t>degrees of autonomy identified by IMO could be different</w:t>
      </w:r>
      <w:r>
        <w:t>.</w:t>
      </w:r>
      <w:r w:rsidR="00A241C1" w:rsidRPr="008E2ACA">
        <w:t xml:space="preserve"> </w:t>
      </w:r>
      <w:r>
        <w:t>This takes into account the fact</w:t>
      </w:r>
      <w:r w:rsidR="00A241C1" w:rsidRPr="008E2ACA">
        <w:t xml:space="preserve"> that the MASS could change its level of autonomy depending on its </w:t>
      </w:r>
      <w:r w:rsidR="00A241C1">
        <w:t xml:space="preserve">area of operation. In addition, as identified in IMO Resolution A.893(21) vessels are required to plan voyages taking into account key factors. </w:t>
      </w:r>
    </w:p>
    <w:p w14:paraId="0993F2AC" w14:textId="77777777" w:rsidR="00A241C1" w:rsidRDefault="00A241C1" w:rsidP="00A241C1">
      <w:pPr>
        <w:pStyle w:val="BodyText"/>
      </w:pPr>
      <w:r>
        <w:t xml:space="preserve">Areas of operations (as identified in IMO MSC.1/Circ.1595) include: </w:t>
      </w:r>
    </w:p>
    <w:p w14:paraId="0BD15820" w14:textId="77777777" w:rsidR="00A241C1" w:rsidRDefault="00A241C1" w:rsidP="00A241C1">
      <w:pPr>
        <w:pStyle w:val="Bullet1"/>
        <w:numPr>
          <w:ilvl w:val="0"/>
          <w:numId w:val="1"/>
        </w:numPr>
      </w:pPr>
      <w:r>
        <w:t>Port and Approaches</w:t>
      </w:r>
    </w:p>
    <w:p w14:paraId="792E7A78" w14:textId="77777777" w:rsidR="00A241C1" w:rsidRDefault="00A241C1" w:rsidP="00A241C1">
      <w:pPr>
        <w:pStyle w:val="Bullet1"/>
        <w:numPr>
          <w:ilvl w:val="0"/>
          <w:numId w:val="1"/>
        </w:numPr>
      </w:pPr>
      <w:r>
        <w:t>Coastal waters and confined or restricted areas</w:t>
      </w:r>
    </w:p>
    <w:p w14:paraId="071D4C4D" w14:textId="77777777" w:rsidR="00A241C1" w:rsidRDefault="00A241C1" w:rsidP="00A241C1">
      <w:pPr>
        <w:pStyle w:val="Bullet1"/>
        <w:numPr>
          <w:ilvl w:val="0"/>
          <w:numId w:val="1"/>
        </w:numPr>
      </w:pPr>
      <w:r>
        <w:t>Open sea and open areas</w:t>
      </w:r>
    </w:p>
    <w:p w14:paraId="0A04DF72" w14:textId="77777777" w:rsidR="00A241C1" w:rsidRDefault="00A241C1" w:rsidP="00A241C1">
      <w:pPr>
        <w:pStyle w:val="Bullet1"/>
        <w:numPr>
          <w:ilvl w:val="0"/>
          <w:numId w:val="1"/>
        </w:numPr>
      </w:pPr>
      <w:r>
        <w:t>Areas with offshore and/or infrastructure developments.</w:t>
      </w:r>
    </w:p>
    <w:p w14:paraId="77FCD81A" w14:textId="77777777" w:rsidR="00A241C1" w:rsidRDefault="00A241C1" w:rsidP="00A241C1">
      <w:pPr>
        <w:pStyle w:val="Bullet1"/>
        <w:numPr>
          <w:ilvl w:val="0"/>
          <w:numId w:val="1"/>
        </w:numPr>
      </w:pPr>
      <w:r>
        <w:t>Polar areas</w:t>
      </w:r>
    </w:p>
    <w:p w14:paraId="39FB466C" w14:textId="77777777" w:rsidR="00A241C1" w:rsidRDefault="00A241C1" w:rsidP="00A241C1">
      <w:pPr>
        <w:pStyle w:val="Bullet1"/>
        <w:numPr>
          <w:ilvl w:val="0"/>
          <w:numId w:val="1"/>
        </w:numPr>
      </w:pPr>
      <w:r>
        <w:t xml:space="preserve">Other remote areas </w:t>
      </w:r>
    </w:p>
    <w:p w14:paraId="77C96324" w14:textId="02CFAC0C" w:rsidR="00A241C1" w:rsidRDefault="00A241C1" w:rsidP="00A241C1">
      <w:pPr>
        <w:pStyle w:val="BodyText"/>
      </w:pPr>
      <w:r>
        <w:t>Consideration</w:t>
      </w:r>
      <w:r w:rsidR="00D20DC4">
        <w:t>s</w:t>
      </w:r>
      <w:r>
        <w:t xml:space="preserve"> related to voyage planning (IMO Res. A.893(21)</w:t>
      </w:r>
      <w:r w:rsidR="00072413">
        <w:t>)</w:t>
      </w:r>
      <w:r>
        <w:t xml:space="preserve"> </w:t>
      </w:r>
      <w:r w:rsidR="00D20DC4">
        <w:t>include</w:t>
      </w:r>
      <w:r>
        <w:t xml:space="preserve">: </w:t>
      </w:r>
    </w:p>
    <w:p w14:paraId="03ED47FB" w14:textId="77777777" w:rsidR="00A241C1" w:rsidRDefault="00A241C1" w:rsidP="00A241C1">
      <w:pPr>
        <w:pStyle w:val="Bullet1"/>
        <w:numPr>
          <w:ilvl w:val="0"/>
          <w:numId w:val="1"/>
        </w:numPr>
      </w:pPr>
      <w:r>
        <w:t xml:space="preserve">Under ‘Appraisal’ – relevant permanent or temporary notices to mariners and navigational warnings; up-to-date sailing directions, lists of lights, </w:t>
      </w:r>
      <w:proofErr w:type="spellStart"/>
      <w:r>
        <w:t>AtoN</w:t>
      </w:r>
      <w:proofErr w:type="spellEnd"/>
      <w:r>
        <w:t xml:space="preserve"> information; available port information. </w:t>
      </w:r>
    </w:p>
    <w:p w14:paraId="40EF0AE0" w14:textId="1F1BABF8" w:rsidR="00A241C1" w:rsidRDefault="00A241C1" w:rsidP="00A241C1">
      <w:pPr>
        <w:pStyle w:val="Bullet1"/>
        <w:numPr>
          <w:ilvl w:val="0"/>
          <w:numId w:val="1"/>
        </w:numPr>
      </w:pPr>
      <w:r>
        <w:lastRenderedPageBreak/>
        <w:t>Under ‘Planning’ – elements of safe navigation including safe speed, course alteration points, meteorology a</w:t>
      </w:r>
      <w:r w:rsidR="00D20DC4">
        <w:t>n</w:t>
      </w:r>
      <w:r>
        <w:t xml:space="preserve">d hydrographic information, use of routeing and reporting systems and VTS, </w:t>
      </w:r>
    </w:p>
    <w:p w14:paraId="2D811109" w14:textId="77777777" w:rsidR="00A241C1" w:rsidRDefault="00A241C1" w:rsidP="00A241C1">
      <w:pPr>
        <w:pStyle w:val="Bullet1"/>
        <w:numPr>
          <w:ilvl w:val="0"/>
          <w:numId w:val="1"/>
        </w:numPr>
      </w:pPr>
      <w:r>
        <w:t xml:space="preserve">Under ‘Execution’ – conditions and changes in conditions (meteorological, traffic conditions, etc.) </w:t>
      </w:r>
    </w:p>
    <w:p w14:paraId="4B77620E" w14:textId="3CA2F63E" w:rsidR="00A241C1" w:rsidRDefault="00A241C1" w:rsidP="00A241C1">
      <w:pPr>
        <w:pStyle w:val="Bullet1"/>
        <w:numPr>
          <w:ilvl w:val="0"/>
          <w:numId w:val="1"/>
        </w:numPr>
      </w:pPr>
      <w:r>
        <w:t xml:space="preserve">Under ‘Monitoring’ – provision of information to support safe navigation (provision to the </w:t>
      </w:r>
      <w:r w:rsidR="00D25D6C">
        <w:t>ROC</w:t>
      </w:r>
      <w:r>
        <w:t xml:space="preserve">, MASS operator, etc.)  </w:t>
      </w:r>
    </w:p>
    <w:p w14:paraId="50515987" w14:textId="77777777" w:rsidR="00425189" w:rsidRDefault="00425189" w:rsidP="00425189">
      <w:pPr>
        <w:pStyle w:val="Heading2"/>
        <w:rPr>
          <w:caps w:val="0"/>
        </w:rPr>
      </w:pPr>
      <w:bookmarkStart w:id="26" w:name="_Toc178796399"/>
      <w:bookmarkStart w:id="27" w:name="_Toc178886878"/>
      <w:r w:rsidRPr="00425189">
        <w:rPr>
          <w:caps w:val="0"/>
        </w:rPr>
        <w:t>Implications of MASS for Coastal Authorities</w:t>
      </w:r>
      <w:bookmarkEnd w:id="26"/>
      <w:bookmarkEnd w:id="27"/>
    </w:p>
    <w:p w14:paraId="63210C12" w14:textId="77777777" w:rsidR="00425189" w:rsidRDefault="00425189" w:rsidP="00425189">
      <w:pPr>
        <w:pStyle w:val="Heading2separationline"/>
      </w:pPr>
    </w:p>
    <w:p w14:paraId="4DC431E6" w14:textId="77777777" w:rsidR="000B4DE1" w:rsidRDefault="000B4DE1" w:rsidP="00D20DC4">
      <w:pPr>
        <w:pStyle w:val="BodyText"/>
      </w:pPr>
      <w:r>
        <w:t xml:space="preserve">Noting the developments of MASS, and the outcomes of the IALA MASS Workshop, there are a number of implications of MASS for Coastal Authorities in the provision of </w:t>
      </w:r>
      <w:proofErr w:type="spellStart"/>
      <w:r>
        <w:t>AtoN</w:t>
      </w:r>
      <w:proofErr w:type="spellEnd"/>
      <w:r>
        <w:t xml:space="preserve">, including VTS.  </w:t>
      </w:r>
    </w:p>
    <w:p w14:paraId="580B72C8" w14:textId="1138DEB3" w:rsidR="00D20DC4" w:rsidRPr="008E2ACA" w:rsidRDefault="00D20DC4" w:rsidP="00D20DC4">
      <w:pPr>
        <w:pStyle w:val="BodyText"/>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p>
    <w:p w14:paraId="4A3F39B9" w14:textId="77777777" w:rsidR="00D20DC4" w:rsidRPr="008E2ACA" w:rsidRDefault="00D20DC4" w:rsidP="00882415">
      <w:pPr>
        <w:pStyle w:val="BodyText"/>
        <w:numPr>
          <w:ilvl w:val="0"/>
          <w:numId w:val="292"/>
        </w:numPr>
      </w:pPr>
      <w:r>
        <w:t xml:space="preserve">provision of </w:t>
      </w:r>
      <w:proofErr w:type="spellStart"/>
      <w:r>
        <w:t>AtoN</w:t>
      </w:r>
      <w:proofErr w:type="spellEnd"/>
      <w:r>
        <w:t>: fixed and floating</w:t>
      </w:r>
      <w:r w:rsidRPr="008E2ACA">
        <w:t xml:space="preserve"> shore side electronic </w:t>
      </w:r>
      <w:proofErr w:type="spellStart"/>
      <w:r w:rsidRPr="008E2ACA">
        <w:t>AtoN</w:t>
      </w:r>
      <w:proofErr w:type="spellEnd"/>
      <w:r>
        <w:t>,</w:t>
      </w:r>
      <w:r w:rsidRPr="008E2ACA">
        <w:t xml:space="preserve"> </w:t>
      </w:r>
      <w:r>
        <w:t>v</w:t>
      </w:r>
      <w:r w:rsidRPr="008E2ACA">
        <w:t xml:space="preserve">irtual </w:t>
      </w:r>
      <w:proofErr w:type="spellStart"/>
      <w:r w:rsidRPr="008E2ACA">
        <w:t>AtoN</w:t>
      </w:r>
      <w:proofErr w:type="spellEnd"/>
      <w:r>
        <w:t>,</w:t>
      </w:r>
      <w:r w:rsidRPr="008E2ACA">
        <w:t xml:space="preserve"> </w:t>
      </w:r>
      <w:r>
        <w:t>m</w:t>
      </w:r>
      <w:r w:rsidRPr="008E2ACA">
        <w:t xml:space="preserve">arking of physical </w:t>
      </w:r>
      <w:proofErr w:type="spellStart"/>
      <w:r w:rsidRPr="008E2ACA">
        <w:t>AtoN</w:t>
      </w:r>
      <w:proofErr w:type="spellEnd"/>
      <w:r w:rsidRPr="008E2ACA">
        <w:t xml:space="preserve"> using Synthetic </w:t>
      </w:r>
      <w:proofErr w:type="spellStart"/>
      <w:r w:rsidRPr="008E2ACA">
        <w:t>AtoN</w:t>
      </w:r>
      <w:proofErr w:type="spellEnd"/>
    </w:p>
    <w:p w14:paraId="76964A97" w14:textId="1E56E057" w:rsidR="00D20DC4" w:rsidRPr="008E2ACA" w:rsidRDefault="00D20DC4" w:rsidP="00882415">
      <w:pPr>
        <w:pStyle w:val="BodyText"/>
        <w:numPr>
          <w:ilvl w:val="0"/>
          <w:numId w:val="292"/>
        </w:numPr>
      </w:pPr>
      <w:r w:rsidRPr="008E2ACA">
        <w:t xml:space="preserve">transmission </w:t>
      </w:r>
      <w:r>
        <w:t xml:space="preserve">information: </w:t>
      </w:r>
      <w:proofErr w:type="spellStart"/>
      <w:r>
        <w:t>AtoN</w:t>
      </w:r>
      <w:proofErr w:type="spellEnd"/>
      <w:r>
        <w:t xml:space="preserve"> information, MSI, </w:t>
      </w:r>
      <w:r w:rsidRPr="008E2ACA">
        <w:t xml:space="preserve">Meteorological and Hydrographic data </w:t>
      </w:r>
      <w:r>
        <w:t>(</w:t>
      </w:r>
      <w:r w:rsidRPr="008E2ACA">
        <w:t>using Application Specific Messages (ASM) contained in IMO Circular SN.1/</w:t>
      </w:r>
      <w:r w:rsidR="004F7498">
        <w:t>Circ.</w:t>
      </w:r>
      <w:r w:rsidRPr="008E2ACA">
        <w:t>289</w:t>
      </w:r>
      <w:r>
        <w:t xml:space="preserve"> or other systems as may be developed)</w:t>
      </w:r>
      <w:r w:rsidRPr="008E2ACA">
        <w:t xml:space="preserve"> </w:t>
      </w:r>
    </w:p>
    <w:p w14:paraId="7EB881A1" w14:textId="22861DFB" w:rsidR="00D20DC4" w:rsidRPr="008E2ACA" w:rsidRDefault="000B4DE1" w:rsidP="00882415">
      <w:pPr>
        <w:pStyle w:val="BodyText"/>
        <w:numPr>
          <w:ilvl w:val="0"/>
          <w:numId w:val="292"/>
        </w:numPr>
      </w:pPr>
      <w:r>
        <w:t xml:space="preserve">safe and efficient transits: </w:t>
      </w:r>
      <w:r w:rsidR="00D20DC4">
        <w:t>support of</w:t>
      </w:r>
      <w:r w:rsidR="00D20DC4" w:rsidRPr="008E2ACA">
        <w:t xml:space="preserve"> safe and efficient operations within</w:t>
      </w:r>
      <w:r w:rsidR="00D20DC4">
        <w:t xml:space="preserve"> both national and international waterways</w:t>
      </w:r>
      <w:r w:rsidR="00D20DC4" w:rsidRPr="008E2ACA">
        <w:t xml:space="preserve"> </w:t>
      </w:r>
    </w:p>
    <w:p w14:paraId="07520A95" w14:textId="17FA5FE1" w:rsidR="00D20DC4" w:rsidRPr="008E2ACA" w:rsidRDefault="00D20DC4" w:rsidP="00882415">
      <w:pPr>
        <w:pStyle w:val="BodyText"/>
        <w:numPr>
          <w:ilvl w:val="0"/>
          <w:numId w:val="292"/>
        </w:numPr>
      </w:pPr>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w:t>
      </w:r>
      <w:r w:rsidR="00D25D6C">
        <w:t>ROC</w:t>
      </w:r>
      <w:r>
        <w:t xml:space="preserve"> for MASS. </w:t>
      </w:r>
    </w:p>
    <w:p w14:paraId="452A2099" w14:textId="45499C11" w:rsidR="00425189" w:rsidRPr="00425189" w:rsidRDefault="00D20DC4" w:rsidP="00882415">
      <w:pPr>
        <w:pStyle w:val="BodyText"/>
        <w:numPr>
          <w:ilvl w:val="0"/>
          <w:numId w:val="292"/>
        </w:numPr>
      </w:pPr>
      <w:r>
        <w:t>consideration of reliable, safe and secure systems: cyber security and management of</w:t>
      </w:r>
      <w:r w:rsidRPr="008E2ACA">
        <w:t xml:space="preserve"> cyber risk</w:t>
      </w:r>
      <w:r>
        <w:t>; a</w:t>
      </w:r>
      <w:r w:rsidRPr="008E2ACA">
        <w:t>ugmentation of positioning systems</w:t>
      </w:r>
      <w:r>
        <w:t>;</w:t>
      </w:r>
      <w:r w:rsidRPr="00FC5F8B">
        <w:t xml:space="preserve"> </w:t>
      </w:r>
      <w:r>
        <w:t>requirement for and promotion of</w:t>
      </w:r>
      <w:r w:rsidRPr="008E2ACA">
        <w:t xml:space="preserve"> standardisation of data transfer</w:t>
      </w:r>
    </w:p>
    <w:p w14:paraId="761959C3" w14:textId="62197ACF" w:rsidR="00425189" w:rsidRDefault="00425189" w:rsidP="00425189">
      <w:pPr>
        <w:pStyle w:val="Heading3"/>
      </w:pPr>
      <w:bookmarkStart w:id="28" w:name="_Toc178796400"/>
      <w:bookmarkStart w:id="29" w:name="_Toc178886879"/>
      <w:r>
        <w:t>Operational context for MASS</w:t>
      </w:r>
      <w:bookmarkEnd w:id="28"/>
      <w:bookmarkEnd w:id="29"/>
    </w:p>
    <w:p w14:paraId="3168CFE7" w14:textId="15FB3F21" w:rsidR="00425189" w:rsidRPr="00425189" w:rsidRDefault="0009091A" w:rsidP="00425189">
      <w:pPr>
        <w:pStyle w:val="BodyText"/>
      </w:pPr>
      <w:r w:rsidRPr="004B3CE9">
        <w:rPr>
          <w:highlight w:val="yellow"/>
        </w:rPr>
        <w:t>[</w:t>
      </w:r>
      <w:commentRangeStart w:id="30"/>
      <w:r w:rsidRPr="004B3CE9">
        <w:rPr>
          <w:highlight w:val="yellow"/>
        </w:rPr>
        <w:t>to be developed]</w:t>
      </w:r>
      <w:commentRangeEnd w:id="30"/>
      <w:r w:rsidR="000D0C41">
        <w:rPr>
          <w:rStyle w:val="CommentReference"/>
        </w:rPr>
        <w:commentReference w:id="30"/>
      </w:r>
    </w:p>
    <w:p w14:paraId="45957431" w14:textId="6BD3B937" w:rsidR="00425189" w:rsidRDefault="00425189" w:rsidP="00425189">
      <w:pPr>
        <w:pStyle w:val="Heading3"/>
      </w:pPr>
      <w:bookmarkStart w:id="31" w:name="_Toc178796401"/>
      <w:bookmarkStart w:id="32" w:name="_Toc178886880"/>
      <w:r>
        <w:t>Testing, certification and classification</w:t>
      </w:r>
      <w:bookmarkEnd w:id="31"/>
      <w:bookmarkEnd w:id="32"/>
    </w:p>
    <w:p w14:paraId="52FCFA72" w14:textId="77777777" w:rsidR="0021624F" w:rsidRPr="008E2ACA" w:rsidRDefault="0021624F" w:rsidP="0021624F">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4E20BF87" w14:textId="77777777" w:rsidR="0021624F" w:rsidRPr="008E2ACA" w:rsidRDefault="0021624F" w:rsidP="0021624F">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C2E39F5" w14:textId="0345A6DA" w:rsidR="00425189" w:rsidRDefault="0021624F" w:rsidP="00A37610">
      <w:pPr>
        <w:pStyle w:val="Bullet1"/>
        <w:numPr>
          <w:ilvl w:val="0"/>
          <w:numId w:val="0"/>
        </w:numPr>
        <w:jc w:val="both"/>
      </w:pPr>
      <w:r w:rsidRPr="008E2ACA">
        <w:t xml:space="preserve">IMO MSC </w:t>
      </w:r>
      <w:r w:rsidR="00CE559B" w:rsidRPr="008E2ACA">
        <w:t>MSC.1/Circ.1604 (Interim guidelines for mass trials</w:t>
      </w:r>
      <w:r w:rsidR="00CE559B">
        <w:t>) assists</w:t>
      </w:r>
      <w:r w:rsidRPr="008E2ACA">
        <w:t xml:space="preserve"> relevant authorities and stakeholders to ensure that testing activities with MASS and related systems and infrastructure are carried out safely and with regard for environmental protection.</w:t>
      </w:r>
    </w:p>
    <w:p w14:paraId="5A34DD6C" w14:textId="1D716E9E" w:rsidR="00425189" w:rsidRDefault="00425189" w:rsidP="00425189">
      <w:pPr>
        <w:pStyle w:val="Heading3"/>
      </w:pPr>
      <w:bookmarkStart w:id="33" w:name="_Toc178796402"/>
      <w:bookmarkStart w:id="34" w:name="_Toc178886881"/>
      <w:r>
        <w:t>Risk assessment</w:t>
      </w:r>
      <w:bookmarkEnd w:id="33"/>
      <w:bookmarkEnd w:id="34"/>
      <w:r w:rsidR="0033385C">
        <w:rPr>
          <w:rFonts w:hint="eastAsia"/>
          <w:lang w:eastAsia="ko-KR"/>
        </w:rPr>
        <w:t xml:space="preserve"> </w:t>
      </w:r>
    </w:p>
    <w:p w14:paraId="19D63D99" w14:textId="2408924F" w:rsidR="00DA39DD" w:rsidRDefault="00A37610" w:rsidP="00DE74F0">
      <w:pPr>
        <w:pStyle w:val="BodyText"/>
      </w:pPr>
      <w:r>
        <w:t xml:space="preserve">While IMO </w:t>
      </w:r>
      <w:r w:rsidR="0084520F">
        <w:t>is finalising</w:t>
      </w:r>
      <w:r>
        <w:t xml:space="preserve"> the MASS Code, the broader </w:t>
      </w:r>
      <w:r w:rsidR="00DE74F0" w:rsidRPr="008E2ACA">
        <w:t>international legal framework</w:t>
      </w:r>
      <w:r>
        <w:t xml:space="preserve"> for the operation of MASS vessels </w:t>
      </w:r>
      <w:r w:rsidR="00DE74F0" w:rsidRPr="008E2ACA">
        <w:t xml:space="preserve">is </w:t>
      </w:r>
      <w:r w:rsidR="0084520F">
        <w:t xml:space="preserve">continuing to develop. For the operation of MASS vessels within coastal and port areas, the provision of </w:t>
      </w:r>
      <w:proofErr w:type="spellStart"/>
      <w:r w:rsidR="0084520F">
        <w:t>AtoN</w:t>
      </w:r>
      <w:proofErr w:type="spellEnd"/>
      <w:r w:rsidR="0084520F">
        <w:t xml:space="preserve">, including VTS, </w:t>
      </w:r>
      <w:r w:rsidR="00DA39DD">
        <w:t xml:space="preserve">continues to be governed by the overriding principles of the optimum mix of </w:t>
      </w:r>
      <w:proofErr w:type="spellStart"/>
      <w:r w:rsidR="00DA39DD">
        <w:t>AtoN</w:t>
      </w:r>
      <w:proofErr w:type="spellEnd"/>
      <w:r w:rsidR="00DA39DD">
        <w:t xml:space="preserve"> to support the users. As the user group includes MASS, the risk assessment process must include these users.  </w:t>
      </w:r>
    </w:p>
    <w:p w14:paraId="29D5D056" w14:textId="58D234CE" w:rsidR="00DE74F0" w:rsidRDefault="00DA39DD" w:rsidP="00DE74F0">
      <w:pPr>
        <w:pStyle w:val="BodyText"/>
      </w:pPr>
      <w:r>
        <w:lastRenderedPageBreak/>
        <w:t xml:space="preserve">From a ship perspective there are different industry </w:t>
      </w:r>
      <w:r w:rsidR="00F617B8">
        <w:t xml:space="preserve">codes developed, including </w:t>
      </w:r>
      <w:r w:rsidR="00DE74F0" w:rsidRPr="008E2ACA">
        <w:t>the United Kingdom (UK) “Maritime Autonomous Ship Systems (MASS) Industry Conduct Principles &amp; Code of Practice” is a good basis for assessment of the risks.</w:t>
      </w:r>
      <w:r w:rsidR="00F617B8">
        <w:t xml:space="preserve"> From a Coastal Authority perspective, the risk assessment </w:t>
      </w:r>
      <w:r w:rsidR="00860247">
        <w:t xml:space="preserve">makes best use of the IALA risk assessment toolbox, with scenarios identified that include the mix of different levels of MASS vessels, as well as traditional vessels, within the waterway.  </w:t>
      </w:r>
    </w:p>
    <w:p w14:paraId="7CA82041" w14:textId="135A4E4F" w:rsidR="00582C1F" w:rsidRDefault="00582C1F" w:rsidP="00DE74F0">
      <w:pPr>
        <w:pStyle w:val="BodyText"/>
      </w:pPr>
      <w:commentRangeStart w:id="35"/>
      <w:r>
        <w:t>IALA has</w:t>
      </w:r>
      <w:commentRangeEnd w:id="35"/>
      <w:r w:rsidR="00E14973">
        <w:rPr>
          <w:rStyle w:val="CommentReference"/>
        </w:rPr>
        <w:commentReference w:id="35"/>
      </w:r>
      <w:r>
        <w:t xml:space="preserve"> an existing risk toolbox </w:t>
      </w:r>
      <w:r w:rsidR="00A03039">
        <w:t>(</w:t>
      </w:r>
      <w:r w:rsidR="00FC5C53">
        <w:t xml:space="preserve">as identified in </w:t>
      </w:r>
      <w:r w:rsidR="00A03039">
        <w:t>G</w:t>
      </w:r>
      <w:r w:rsidR="00FC5C53">
        <w:t>1018)</w:t>
      </w:r>
      <w:r w:rsidR="00150F49">
        <w:t xml:space="preserve"> </w:t>
      </w:r>
      <w:r>
        <w:t xml:space="preserve">that can </w:t>
      </w:r>
      <w:r w:rsidR="00392286">
        <w:t>be used when identifying risks within the port and coastal area</w:t>
      </w:r>
      <w:r w:rsidR="00726303">
        <w:t xml:space="preserve">, including identification of mitigation measures to address risk scenarios.   </w:t>
      </w:r>
    </w:p>
    <w:p w14:paraId="27ABBE87" w14:textId="361BD2A4" w:rsidR="00DE74F0" w:rsidRPr="008E2ACA" w:rsidRDefault="00DE74F0" w:rsidP="00DE74F0">
      <w:pPr>
        <w:pStyle w:val="BodyText"/>
      </w:pPr>
      <w:r w:rsidRPr="008E2ACA">
        <w:t>A</w:t>
      </w:r>
      <w:r w:rsidR="00860247">
        <w:t xml:space="preserve"> risk assessment process </w:t>
      </w:r>
      <w:r w:rsidR="00562A3B">
        <w:t>takes into account the existing and developing requirements for waterway usage.  This includes identifying potential risk scenarios such as:</w:t>
      </w:r>
    </w:p>
    <w:p w14:paraId="7E669886" w14:textId="77777777" w:rsidR="00DE74F0" w:rsidRPr="008E2ACA" w:rsidRDefault="00DE74F0" w:rsidP="00DE74F0">
      <w:pPr>
        <w:pStyle w:val="BodyText"/>
        <w:numPr>
          <w:ilvl w:val="0"/>
          <w:numId w:val="48"/>
        </w:numPr>
        <w:ind w:left="426" w:hanging="426"/>
      </w:pPr>
      <w:r w:rsidRPr="008E2ACA">
        <w:t xml:space="preserve">Collision with fixed or floating objects; </w:t>
      </w:r>
    </w:p>
    <w:p w14:paraId="40F65B45" w14:textId="77777777" w:rsidR="00DE74F0" w:rsidRPr="008E2ACA" w:rsidRDefault="00DE74F0" w:rsidP="00DE74F0">
      <w:pPr>
        <w:pStyle w:val="BodyText"/>
        <w:numPr>
          <w:ilvl w:val="0"/>
          <w:numId w:val="48"/>
        </w:numPr>
        <w:ind w:left="426" w:hanging="426"/>
      </w:pPr>
      <w:r w:rsidRPr="008E2ACA">
        <w:t xml:space="preserve">Grounding; </w:t>
      </w:r>
    </w:p>
    <w:p w14:paraId="46183305" w14:textId="77777777" w:rsidR="00DE74F0" w:rsidRPr="008E2ACA" w:rsidRDefault="00DE74F0" w:rsidP="00DE74F0">
      <w:pPr>
        <w:pStyle w:val="BodyText"/>
        <w:numPr>
          <w:ilvl w:val="0"/>
          <w:numId w:val="48"/>
        </w:numPr>
        <w:ind w:left="426" w:hanging="426"/>
      </w:pPr>
      <w:r w:rsidRPr="008E2ACA">
        <w:t xml:space="preserve">Becoming a significant obstruction or hazard to other traffic; </w:t>
      </w:r>
    </w:p>
    <w:p w14:paraId="296A0F33" w14:textId="77777777" w:rsidR="00DE74F0" w:rsidRPr="008E2ACA" w:rsidRDefault="00DE74F0" w:rsidP="00DE74F0">
      <w:pPr>
        <w:pStyle w:val="BodyText"/>
        <w:numPr>
          <w:ilvl w:val="0"/>
          <w:numId w:val="48"/>
        </w:numPr>
        <w:ind w:left="426" w:hanging="426"/>
      </w:pPr>
      <w:r w:rsidRPr="008E2ACA">
        <w:t xml:space="preserve">Leakage of noxious substances or other forms of pollution; </w:t>
      </w:r>
    </w:p>
    <w:p w14:paraId="64D5DCD6" w14:textId="77777777" w:rsidR="00DE74F0" w:rsidRPr="008E2ACA" w:rsidRDefault="00DE74F0" w:rsidP="00DE74F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58C61FA3" w14:textId="5A20F484" w:rsidR="00DE74F0" w:rsidRPr="008E2ACA" w:rsidRDefault="00DE74F0" w:rsidP="00DE74F0">
      <w:pPr>
        <w:pStyle w:val="BodyText"/>
        <w:numPr>
          <w:ilvl w:val="0"/>
          <w:numId w:val="48"/>
        </w:numPr>
        <w:ind w:left="426" w:hanging="426"/>
      </w:pPr>
      <w:r w:rsidRPr="008E2ACA">
        <w:t xml:space="preserve">The probability of a failure occurring; </w:t>
      </w:r>
    </w:p>
    <w:p w14:paraId="19B78B35" w14:textId="75527FD5" w:rsidR="00DE74F0" w:rsidRPr="008E2ACA" w:rsidRDefault="00562A3B" w:rsidP="00DE74F0">
      <w:pPr>
        <w:pStyle w:val="BodyText"/>
        <w:numPr>
          <w:ilvl w:val="0"/>
          <w:numId w:val="48"/>
        </w:numPr>
        <w:ind w:left="426" w:hanging="426"/>
      </w:pPr>
      <w:r>
        <w:t>The impact of a</w:t>
      </w:r>
      <w:r w:rsidR="00DE74F0" w:rsidRPr="008E2ACA">
        <w:t xml:space="preserve"> MASS</w:t>
      </w:r>
      <w:r>
        <w:t xml:space="preserve"> vessel that looses power within a waterway </w:t>
      </w:r>
      <w:r w:rsidR="00DE74F0" w:rsidRPr="008E2ACA">
        <w:t xml:space="preserve">if left to drift without propulsion or steering. </w:t>
      </w:r>
    </w:p>
    <w:p w14:paraId="31643E8E" w14:textId="77777777" w:rsidR="00DE74F0" w:rsidRPr="008E2ACA" w:rsidRDefault="00DE74F0" w:rsidP="00DE74F0">
      <w:pPr>
        <w:pStyle w:val="BodyText"/>
        <w:numPr>
          <w:ilvl w:val="0"/>
          <w:numId w:val="48"/>
        </w:numPr>
        <w:ind w:left="426" w:hanging="426"/>
      </w:pPr>
      <w:r w:rsidRPr="008E2ACA">
        <w:t xml:space="preserve">Whether the MASS carries significant quantities of hazardous or pollutant substances. </w:t>
      </w:r>
    </w:p>
    <w:p w14:paraId="08A09775" w14:textId="521C87CF" w:rsidR="00562A3B" w:rsidRDefault="00562A3B" w:rsidP="00DE74F0">
      <w:pPr>
        <w:pStyle w:val="BodyText"/>
      </w:pPr>
      <w:r>
        <w:t xml:space="preserve">Based on the outcome of the risk assessment, the Coastal Authority would identify and implement </w:t>
      </w:r>
      <w:r w:rsidR="0054329B">
        <w:t>additional mitigation measures. These may include requirements for the company or organisation managing the MASS to meet additional safety measures, implementation of audits of remote control centre</w:t>
      </w:r>
      <w:r w:rsidR="003F5274">
        <w:t xml:space="preserve">s, or other operational, technical or regulatory measures. </w:t>
      </w:r>
      <w:r w:rsidR="00EA660A">
        <w:t>The Coastal Authority may require the operator of the MASS to provide a clear</w:t>
      </w:r>
      <w:r w:rsidR="004B3CE9">
        <w:t xml:space="preserve">ly define risk assessment with mitigation measures that meet the requirements of the Coastal Authority.  </w:t>
      </w:r>
    </w:p>
    <w:p w14:paraId="74DD7696" w14:textId="12F37D3A" w:rsidR="00DE74F0" w:rsidRPr="008E2ACA" w:rsidRDefault="00DE74F0" w:rsidP="00DE74F0">
      <w:pPr>
        <w:pStyle w:val="BodyText"/>
      </w:pPr>
      <w:r w:rsidRPr="008E2ACA">
        <w:t xml:space="preserve">The </w:t>
      </w:r>
      <w:r w:rsidR="003F5274">
        <w:t>risk assessment undert</w:t>
      </w:r>
      <w:r w:rsidR="00EA660A">
        <w:t>aken by the Coastal Authority</w:t>
      </w:r>
      <w:r w:rsidRPr="008E2ACA">
        <w:t xml:space="preserve"> </w:t>
      </w:r>
      <w:r>
        <w:t>should</w:t>
      </w:r>
      <w:r w:rsidRPr="008E2ACA">
        <w:t xml:space="preserve"> be able to show that the MASS is able to be operated to a tolerably safe level, ideally proven to be as safe as an equivalent manned counterpart </w:t>
      </w:r>
    </w:p>
    <w:p w14:paraId="6F1B5578" w14:textId="77777777" w:rsidR="00DE74F0" w:rsidRPr="008E2ACA" w:rsidRDefault="00DE74F0" w:rsidP="00DE74F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4757A434" w14:textId="65DFEEE1" w:rsidR="00134C9F" w:rsidRPr="004B3CE9" w:rsidRDefault="00134C9F" w:rsidP="004B3CE9">
      <w:pPr>
        <w:pStyle w:val="Heading3"/>
      </w:pPr>
      <w:bookmarkStart w:id="36" w:name="_Toc178796403"/>
      <w:bookmarkStart w:id="37" w:name="_Toc178886882"/>
      <w:r w:rsidRPr="004B3CE9">
        <w:t>Environmental considerations</w:t>
      </w:r>
      <w:bookmarkEnd w:id="36"/>
      <w:bookmarkEnd w:id="37"/>
    </w:p>
    <w:p w14:paraId="08789533" w14:textId="77777777" w:rsidR="00134C9F" w:rsidRDefault="00134C9F" w:rsidP="00134C9F">
      <w:pPr>
        <w:pStyle w:val="BodyText"/>
      </w:pPr>
      <w:r w:rsidRPr="008E2ACA">
        <w:t xml:space="preserve">MASS operations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for disturbance to wildlife (e.g. migrating birds), may be an activity which requires assent from the relevant environmental or conservation authority and their advice should be sought.</w:t>
      </w:r>
    </w:p>
    <w:p w14:paraId="150068BF" w14:textId="77777777" w:rsidR="00134C9F" w:rsidRPr="004B3CE9" w:rsidRDefault="00134C9F" w:rsidP="004B3CE9">
      <w:pPr>
        <w:pStyle w:val="Heading3"/>
      </w:pPr>
      <w:bookmarkStart w:id="38" w:name="_Toc98334444"/>
      <w:bookmarkStart w:id="39" w:name="_Toc111186836"/>
      <w:bookmarkStart w:id="40" w:name="_Toc178796404"/>
      <w:bookmarkStart w:id="41" w:name="_Toc178886883"/>
      <w:r w:rsidRPr="004B3CE9">
        <w:t>Health and Safety</w:t>
      </w:r>
      <w:bookmarkEnd w:id="38"/>
      <w:bookmarkEnd w:id="39"/>
      <w:bookmarkEnd w:id="40"/>
      <w:bookmarkEnd w:id="41"/>
      <w:r w:rsidRPr="004B3CE9">
        <w:t xml:space="preserve"> </w:t>
      </w:r>
    </w:p>
    <w:p w14:paraId="4BBF2919" w14:textId="77777777" w:rsidR="00134C9F" w:rsidRPr="008E2ACA" w:rsidRDefault="00134C9F" w:rsidP="00134C9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7F988962" w14:textId="15E57CBD" w:rsidR="00134C9F" w:rsidRPr="008E2ACA" w:rsidRDefault="002563DF" w:rsidP="00134C9F">
      <w:pPr>
        <w:pStyle w:val="BodyText"/>
      </w:pPr>
      <w:r>
        <w:lastRenderedPageBreak/>
        <w:t>Port and Coastal Authorities should be aware that the</w:t>
      </w:r>
      <w:r w:rsidRPr="008E2ACA">
        <w:t xml:space="preserve"> </w:t>
      </w:r>
      <w:r w:rsidR="00134C9F" w:rsidRPr="008E2ACA">
        <w:t>Owner/Operator of a MASS is responsible for the health and safety of anyone working on or around the MASS.  Regulations applicable to the health and safety of employees on or around the MASS, support crew and offices ashore, including Remote Control Centres (</w:t>
      </w:r>
      <w:r w:rsidR="00D25D6C">
        <w:t>ROC</w:t>
      </w:r>
      <w:r w:rsidR="00134C9F" w:rsidRPr="008E2ACA">
        <w:t xml:space="preserve">s), should be taken into consideration.  Complying with all relevant safety rules and procedures is an essential minimum. </w:t>
      </w:r>
    </w:p>
    <w:p w14:paraId="19DB649F" w14:textId="77777777" w:rsidR="00134C9F" w:rsidRPr="008E2ACA" w:rsidRDefault="00134C9F" w:rsidP="00134C9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68DEA490" w14:textId="4DC814F6" w:rsidR="00425189" w:rsidRPr="00425189" w:rsidRDefault="00425189" w:rsidP="00425189">
      <w:pPr>
        <w:pStyle w:val="Heading2"/>
      </w:pPr>
      <w:bookmarkStart w:id="42" w:name="_Toc178796405"/>
      <w:bookmarkStart w:id="43" w:name="_Toc178886884"/>
      <w:r w:rsidRPr="00425189">
        <w:t xml:space="preserve">Implications for </w:t>
      </w:r>
      <w:r w:rsidR="00C52223" w:rsidRPr="00425189">
        <w:rPr>
          <w:caps w:val="0"/>
        </w:rPr>
        <w:t>P</w:t>
      </w:r>
      <w:r w:rsidR="00C52223">
        <w:rPr>
          <w:caps w:val="0"/>
        </w:rPr>
        <w:t>ORT</w:t>
      </w:r>
      <w:r w:rsidR="00F3158D">
        <w:rPr>
          <w:caps w:val="0"/>
        </w:rPr>
        <w:t>S</w:t>
      </w:r>
      <w:r w:rsidR="00C52223" w:rsidRPr="00425189">
        <w:t xml:space="preserve"> </w:t>
      </w:r>
      <w:r w:rsidRPr="00425189">
        <w:t>and Waterways Governance</w:t>
      </w:r>
      <w:bookmarkEnd w:id="42"/>
      <w:bookmarkEnd w:id="43"/>
    </w:p>
    <w:p w14:paraId="4DF85B43" w14:textId="77777777" w:rsidR="00CF6EC7" w:rsidRDefault="00CF6EC7" w:rsidP="00CF6EC7">
      <w:pPr>
        <w:pStyle w:val="Heading2separationline"/>
      </w:pPr>
    </w:p>
    <w:p w14:paraId="56C960CE" w14:textId="15E6FC42" w:rsidR="00425189" w:rsidRPr="00024FC3" w:rsidRDefault="00896BBB" w:rsidP="00425189">
      <w:pPr>
        <w:pStyle w:val="BodyText"/>
      </w:pPr>
      <w:r w:rsidRPr="00024FC3">
        <w:t>The operation of MASS within port and waterway governance</w:t>
      </w:r>
      <w:r w:rsidR="002469A7" w:rsidRPr="00024FC3">
        <w:t xml:space="preserve"> </w:t>
      </w:r>
      <w:r w:rsidRPr="00024FC3">
        <w:t>includes</w:t>
      </w:r>
      <w:r w:rsidR="002469A7" w:rsidRPr="00024FC3">
        <w:t xml:space="preserve"> regulatory</w:t>
      </w:r>
      <w:r w:rsidR="00024FC3" w:rsidRPr="00024FC3">
        <w:t xml:space="preserve"> and</w:t>
      </w:r>
      <w:r w:rsidR="00726A8F">
        <w:t xml:space="preserve"> </w:t>
      </w:r>
      <w:r w:rsidRPr="00024FC3">
        <w:t>operational</w:t>
      </w:r>
      <w:r w:rsidR="00D97D57">
        <w:t xml:space="preserve"> </w:t>
      </w:r>
      <w:r w:rsidR="002563DF">
        <w:t>aspects</w:t>
      </w:r>
      <w:r w:rsidR="00726A8F">
        <w:t>.</w:t>
      </w:r>
      <w:r w:rsidRPr="00024FC3">
        <w:t xml:space="preserve"> </w:t>
      </w:r>
    </w:p>
    <w:p w14:paraId="4E272417" w14:textId="77777777" w:rsidR="00425189" w:rsidRPr="00425189" w:rsidRDefault="00425189" w:rsidP="00425189">
      <w:pPr>
        <w:pStyle w:val="BodyText"/>
      </w:pPr>
    </w:p>
    <w:p w14:paraId="5833BB82" w14:textId="183D6668" w:rsidR="00425189" w:rsidRDefault="00425189" w:rsidP="00425189">
      <w:pPr>
        <w:pStyle w:val="Heading3"/>
        <w:rPr>
          <w:caps/>
        </w:rPr>
      </w:pPr>
      <w:bookmarkStart w:id="44" w:name="_Toc178796406"/>
      <w:bookmarkStart w:id="45" w:name="_Toc178886885"/>
      <w:r w:rsidRPr="00425189">
        <w:rPr>
          <w:caps/>
        </w:rPr>
        <w:t>Regulatory</w:t>
      </w:r>
      <w:r w:rsidR="00365708">
        <w:rPr>
          <w:caps/>
        </w:rPr>
        <w:t xml:space="preserve"> Aspects</w:t>
      </w:r>
      <w:bookmarkEnd w:id="44"/>
      <w:bookmarkEnd w:id="45"/>
    </w:p>
    <w:p w14:paraId="0B5E950B" w14:textId="77777777" w:rsidR="00113F6F" w:rsidRPr="008E2ACA" w:rsidRDefault="00113F6F" w:rsidP="00113F6F">
      <w:pPr>
        <w:pStyle w:val="BodyText"/>
      </w:pPr>
      <w:r w:rsidRPr="008E2ACA">
        <w:t xml:space="preserve">The </w:t>
      </w:r>
      <w:r>
        <w:t xml:space="preserve">International </w:t>
      </w:r>
      <w:r w:rsidRPr="008E2ACA">
        <w:t xml:space="preserve">regulatory development governing MASS is still in progress. In the meantime, the Industry has to conduct activities and operations in full recognition of the status of MASS with respect to: </w:t>
      </w:r>
    </w:p>
    <w:p w14:paraId="4688864F" w14:textId="77777777" w:rsidR="00113F6F" w:rsidRPr="008E2ACA" w:rsidRDefault="00113F6F" w:rsidP="00113F6F">
      <w:pPr>
        <w:pStyle w:val="BodyText"/>
        <w:numPr>
          <w:ilvl w:val="0"/>
          <w:numId w:val="48"/>
        </w:numPr>
        <w:ind w:left="426" w:hanging="426"/>
      </w:pPr>
      <w:r w:rsidRPr="008E2ACA">
        <w:t>COLREGs</w:t>
      </w:r>
    </w:p>
    <w:p w14:paraId="7E957131" w14:textId="77777777" w:rsidR="00113F6F" w:rsidRPr="008E2ACA" w:rsidRDefault="00113F6F" w:rsidP="00113F6F">
      <w:pPr>
        <w:pStyle w:val="BodyText"/>
        <w:numPr>
          <w:ilvl w:val="0"/>
          <w:numId w:val="48"/>
        </w:numPr>
        <w:ind w:left="426" w:hanging="426"/>
      </w:pPr>
      <w:r w:rsidRPr="008E2ACA">
        <w:t xml:space="preserve">Other maritime laws, rules and conventions where applicable </w:t>
      </w:r>
    </w:p>
    <w:p w14:paraId="4624659A" w14:textId="77777777" w:rsidR="00113F6F" w:rsidRPr="008E2ACA" w:rsidRDefault="00113F6F" w:rsidP="00113F6F">
      <w:pPr>
        <w:pStyle w:val="BodyText"/>
        <w:numPr>
          <w:ilvl w:val="0"/>
          <w:numId w:val="48"/>
        </w:numPr>
        <w:ind w:left="426" w:hanging="426"/>
      </w:pPr>
      <w:r w:rsidRPr="008E2ACA">
        <w:t xml:space="preserve">Local or temporary arrangements in place in the areas of MASS operations </w:t>
      </w:r>
    </w:p>
    <w:p w14:paraId="3150FC71" w14:textId="13913A58" w:rsidR="00B6605A" w:rsidRPr="00FD76B1" w:rsidRDefault="00B030BF" w:rsidP="00365708">
      <w:pPr>
        <w:pStyle w:val="Heading4"/>
      </w:pPr>
      <w:r>
        <w:t>National Regulatory Framework</w:t>
      </w:r>
    </w:p>
    <w:p w14:paraId="783A88F0" w14:textId="77777777" w:rsidR="000A1D97" w:rsidRDefault="00B6605A" w:rsidP="00B6605A">
      <w:pPr>
        <w:pStyle w:val="BodyText"/>
      </w:pPr>
      <w:r w:rsidRPr="008E2ACA">
        <w:t xml:space="preserve">Existing rules and laws regarding the safe operation of vessels (SOLAS, COLREGs), states that the responsibility for the safe operation of a vessel lays at the owner/master (a person or a system of persons ashore.....).  </w:t>
      </w:r>
    </w:p>
    <w:p w14:paraId="524E8375" w14:textId="1715F0DA" w:rsidR="00B6605A" w:rsidRPr="008E2ACA" w:rsidRDefault="00B6605A" w:rsidP="00B6605A">
      <w:pPr>
        <w:pStyle w:val="BodyText"/>
      </w:pPr>
      <w:r w:rsidRPr="008E2ACA">
        <w:t xml:space="preserve">As a first basis, Competent Authorities should establish processes for </w:t>
      </w:r>
      <w:r w:rsidR="00B030BF">
        <w:t xml:space="preserve">recognising the need for and </w:t>
      </w:r>
      <w:r w:rsidRPr="008E2ACA">
        <w:t xml:space="preserve">adopting changes in </w:t>
      </w:r>
      <w:r w:rsidR="00B030BF">
        <w:t xml:space="preserve">the </w:t>
      </w:r>
      <w:r w:rsidRPr="008E2ACA">
        <w:t xml:space="preserve">national </w:t>
      </w:r>
      <w:r w:rsidR="00B030BF">
        <w:t>regulatory framework</w:t>
      </w:r>
      <w:r w:rsidR="00B030BF" w:rsidRPr="008E2ACA">
        <w:t xml:space="preserve"> </w:t>
      </w:r>
      <w:r w:rsidRPr="008E2ACA">
        <w:t>to allow initial testing/trials</w:t>
      </w:r>
      <w:r>
        <w:t>/operations</w:t>
      </w:r>
      <w:r w:rsidR="00FD76B1">
        <w:t xml:space="preserve"> </w:t>
      </w:r>
      <w:r w:rsidRPr="008E2ACA">
        <w:t>with MASS</w:t>
      </w:r>
      <w:r w:rsidR="00FD76B1">
        <w:t xml:space="preserve">, including the provision of </w:t>
      </w:r>
      <w:proofErr w:type="spellStart"/>
      <w:r w:rsidR="00FD76B1">
        <w:t>AtoN</w:t>
      </w:r>
      <w:proofErr w:type="spellEnd"/>
      <w:r w:rsidR="00FD76B1">
        <w:t>, including VTS</w:t>
      </w:r>
      <w:r w:rsidRPr="008E2ACA">
        <w:t xml:space="preserve">.  These should include general terms for requirements on how safe operation of unmanned vessels could be facilitated. </w:t>
      </w:r>
    </w:p>
    <w:p w14:paraId="2915FB25" w14:textId="3A5ED10C" w:rsidR="00B6605A" w:rsidRPr="008E2ACA" w:rsidRDefault="00B6605A" w:rsidP="00B6605A">
      <w:pPr>
        <w:pStyle w:val="BodyText"/>
      </w:pPr>
      <w:r w:rsidRPr="008E2ACA">
        <w:t xml:space="preserve">As an example, this might include terms for </w:t>
      </w:r>
      <w:r w:rsidR="00945357">
        <w:t>MASS</w:t>
      </w:r>
      <w:r w:rsidR="00945357" w:rsidRPr="008E2ACA">
        <w:t xml:space="preserve"> </w:t>
      </w:r>
      <w:r w:rsidRPr="008E2ACA">
        <w:t>voyages</w:t>
      </w:r>
      <w:r w:rsidR="001679AC">
        <w:t>:</w:t>
      </w:r>
      <w:r w:rsidRPr="008E2ACA">
        <w:t xml:space="preserve"> </w:t>
      </w:r>
    </w:p>
    <w:p w14:paraId="4B507389" w14:textId="06A73480" w:rsidR="00B6605A" w:rsidRPr="008E2ACA" w:rsidRDefault="00BD3273" w:rsidP="00B6605A">
      <w:pPr>
        <w:pStyle w:val="BodyText"/>
        <w:numPr>
          <w:ilvl w:val="0"/>
          <w:numId w:val="48"/>
        </w:numPr>
        <w:ind w:left="426" w:hanging="426"/>
      </w:pPr>
      <w:r>
        <w:t>p</w:t>
      </w:r>
      <w:r w:rsidR="00B6605A" w:rsidRPr="008E2ACA">
        <w:t xml:space="preserve">re-trial research activities and phased/scalable trials </w:t>
      </w:r>
    </w:p>
    <w:p w14:paraId="686D3857" w14:textId="7F5FA852" w:rsidR="00B6605A" w:rsidRDefault="00BD3273" w:rsidP="00B6605A">
      <w:pPr>
        <w:pStyle w:val="BodyText"/>
        <w:numPr>
          <w:ilvl w:val="0"/>
          <w:numId w:val="48"/>
        </w:numPr>
        <w:ind w:left="426" w:hanging="426"/>
      </w:pPr>
      <w:r>
        <w:t>r</w:t>
      </w:r>
      <w:r w:rsidR="00B6605A" w:rsidRPr="008E2ACA">
        <w:t>equirement for the actual vessels navigation and manoeuvr</w:t>
      </w:r>
      <w:r>
        <w:t>ing</w:t>
      </w:r>
      <w:r w:rsidR="00B6605A" w:rsidRPr="008E2ACA">
        <w:t xml:space="preserve"> systems</w:t>
      </w:r>
      <w:r>
        <w:t xml:space="preserve"> and their operation within a coastal and port environment</w:t>
      </w:r>
    </w:p>
    <w:p w14:paraId="1A9BA951" w14:textId="501FF3F6" w:rsidR="00BD3273" w:rsidRPr="008E2ACA" w:rsidRDefault="00BD3273" w:rsidP="00B6605A">
      <w:pPr>
        <w:pStyle w:val="BodyText"/>
        <w:numPr>
          <w:ilvl w:val="0"/>
          <w:numId w:val="48"/>
        </w:numPr>
        <w:ind w:left="426" w:hanging="426"/>
      </w:pPr>
      <w:r>
        <w:t xml:space="preserve">Interaction with </w:t>
      </w:r>
      <w:proofErr w:type="spellStart"/>
      <w:r>
        <w:t>AtoN</w:t>
      </w:r>
      <w:proofErr w:type="spellEnd"/>
      <w:r>
        <w:t>, including VTS and reporting procedures</w:t>
      </w:r>
    </w:p>
    <w:p w14:paraId="41175F2F" w14:textId="7A9FD458" w:rsidR="00B6605A" w:rsidRPr="008E2ACA" w:rsidRDefault="00BD3273" w:rsidP="00B6605A">
      <w:pPr>
        <w:pStyle w:val="BodyText"/>
        <w:numPr>
          <w:ilvl w:val="0"/>
          <w:numId w:val="48"/>
        </w:numPr>
        <w:ind w:left="426" w:hanging="426"/>
      </w:pPr>
      <w:r>
        <w:t>c</w:t>
      </w:r>
      <w:r w:rsidR="00B6605A" w:rsidRPr="008E2ACA">
        <w:t>riteria/parameter for the actual trials</w:t>
      </w:r>
    </w:p>
    <w:p w14:paraId="117F1FD3" w14:textId="77777777" w:rsidR="00C23B10" w:rsidRDefault="0031542A" w:rsidP="00C23B10">
      <w:pPr>
        <w:pStyle w:val="BodyText"/>
        <w:numPr>
          <w:ilvl w:val="0"/>
          <w:numId w:val="48"/>
        </w:numPr>
        <w:ind w:left="426" w:hanging="426"/>
      </w:pPr>
      <w:r w:rsidRPr="0031542A">
        <w:t>knowledge of procedures for prior consultancy with stakeholders with economic, safety or environmental interests in the intended location.</w:t>
      </w:r>
      <w:r>
        <w:t xml:space="preserve">  </w:t>
      </w:r>
    </w:p>
    <w:p w14:paraId="2536B13B" w14:textId="16D2010D" w:rsidR="00B6605A" w:rsidRPr="008E2ACA" w:rsidRDefault="00B6605A" w:rsidP="00B6605A">
      <w:pPr>
        <w:pStyle w:val="BodyText"/>
      </w:pPr>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MASS is in place, national projects might have a high degree of case-by-case nature.  This w</w:t>
      </w:r>
      <w:r>
        <w:t>ould</w:t>
      </w:r>
      <w:r w:rsidRPr="008E2ACA">
        <w:t xml:space="preserve"> require a high level of competence from the Competent Authority in assessing the MASS projects.</w:t>
      </w:r>
    </w:p>
    <w:p w14:paraId="3E39E58C" w14:textId="77777777" w:rsidR="00B6605A" w:rsidRPr="008E2ACA" w:rsidRDefault="00B6605A" w:rsidP="00B6605A">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4E27FFC7" w14:textId="77777777" w:rsidR="00B6605A" w:rsidRPr="008E2ACA" w:rsidRDefault="00B6605A" w:rsidP="00B6605A">
      <w:pPr>
        <w:pStyle w:val="BodyText"/>
      </w:pPr>
      <w:r w:rsidRPr="008E2ACA">
        <w:t xml:space="preserve">A Competent Authority would need to consider/develop a policy on, but not limited to (not in order of priority): </w:t>
      </w:r>
    </w:p>
    <w:p w14:paraId="6F8C5FEA" w14:textId="77777777" w:rsidR="00B6605A" w:rsidRPr="00BF55BB" w:rsidRDefault="00B6605A" w:rsidP="00B6605A">
      <w:pPr>
        <w:pStyle w:val="Bullet1"/>
        <w:numPr>
          <w:ilvl w:val="0"/>
          <w:numId w:val="95"/>
        </w:numPr>
        <w:ind w:left="567" w:hanging="567"/>
      </w:pPr>
      <w:r w:rsidRPr="00BF55BB">
        <w:t>Sea area allocation/marine spatial planning, and possible dedicated MASS routes</w:t>
      </w:r>
    </w:p>
    <w:p w14:paraId="496E79F5" w14:textId="0D43ABBF" w:rsidR="008C7DFF" w:rsidRPr="00BF55BB" w:rsidRDefault="008C7DFF" w:rsidP="00B6605A">
      <w:pPr>
        <w:pStyle w:val="Bullet1"/>
        <w:numPr>
          <w:ilvl w:val="0"/>
          <w:numId w:val="95"/>
        </w:numPr>
        <w:ind w:left="567" w:hanging="567"/>
      </w:pPr>
      <w:r w:rsidRPr="00BF55BB">
        <w:t>Reporting requirements (VTS, ship reporting systems)</w:t>
      </w:r>
    </w:p>
    <w:p w14:paraId="3365703B" w14:textId="77777777" w:rsidR="00B6605A" w:rsidRPr="00BF55BB" w:rsidRDefault="00B6605A" w:rsidP="00B6605A">
      <w:pPr>
        <w:pStyle w:val="Bullet1"/>
        <w:numPr>
          <w:ilvl w:val="0"/>
          <w:numId w:val="95"/>
        </w:numPr>
        <w:ind w:left="567" w:hanging="567"/>
      </w:pPr>
      <w:r w:rsidRPr="00BF55BB">
        <w:lastRenderedPageBreak/>
        <w:t>MASS travel at time of day (slot allocating), avoiding congested time periods (embedded in a general traffic management)</w:t>
      </w:r>
    </w:p>
    <w:p w14:paraId="558F4480" w14:textId="77777777" w:rsidR="00B6605A" w:rsidRPr="00BF55BB" w:rsidRDefault="00B6605A" w:rsidP="00B6605A">
      <w:pPr>
        <w:pStyle w:val="Bullet1"/>
        <w:numPr>
          <w:ilvl w:val="0"/>
          <w:numId w:val="95"/>
        </w:numPr>
        <w:ind w:left="567" w:hanging="567"/>
      </w:pPr>
      <w:r w:rsidRPr="00BF55BB">
        <w:t xml:space="preserve">Provision of </w:t>
      </w:r>
      <w:proofErr w:type="spellStart"/>
      <w:r w:rsidRPr="00BF55BB">
        <w:t>AtoN</w:t>
      </w:r>
      <w:proofErr w:type="spellEnd"/>
      <w:r w:rsidRPr="00BF55BB">
        <w:t xml:space="preserve"> (existing, new or modified types)</w:t>
      </w:r>
    </w:p>
    <w:p w14:paraId="7443BDC3" w14:textId="539419EC" w:rsidR="00B6605A" w:rsidRPr="00BF55BB" w:rsidRDefault="00B6605A" w:rsidP="00B6605A">
      <w:pPr>
        <w:pStyle w:val="Bullet1"/>
        <w:numPr>
          <w:ilvl w:val="0"/>
          <w:numId w:val="95"/>
        </w:numPr>
        <w:ind w:left="567" w:hanging="567"/>
      </w:pPr>
      <w:r w:rsidRPr="00BF55BB">
        <w:t xml:space="preserve">Transfer of ship data prior to port entry/national water entry </w:t>
      </w:r>
      <w:r w:rsidR="00BF55BB" w:rsidRPr="00BF55BB">
        <w:t xml:space="preserve">using standard formats </w:t>
      </w:r>
    </w:p>
    <w:p w14:paraId="65D3C4D1" w14:textId="77777777" w:rsidR="00B6605A" w:rsidRPr="00BF55BB" w:rsidRDefault="00B6605A" w:rsidP="00B6605A">
      <w:pPr>
        <w:pStyle w:val="Bullet1"/>
        <w:numPr>
          <w:ilvl w:val="0"/>
          <w:numId w:val="95"/>
        </w:numPr>
        <w:ind w:left="567" w:hanging="567"/>
      </w:pPr>
      <w:r w:rsidRPr="00BF55BB">
        <w:t>Pre-arrival checklists for MASS onboard systems (flag: systems GO)</w:t>
      </w:r>
    </w:p>
    <w:p w14:paraId="0832842F" w14:textId="77777777" w:rsidR="00B6605A" w:rsidRPr="00BF55BB" w:rsidRDefault="00B6605A" w:rsidP="00B6605A">
      <w:pPr>
        <w:pStyle w:val="Bullet1"/>
        <w:numPr>
          <w:ilvl w:val="0"/>
          <w:numId w:val="95"/>
        </w:numPr>
        <w:ind w:left="567" w:hanging="567"/>
      </w:pPr>
      <w:r w:rsidRPr="00BF55BB">
        <w:t>Pre-arrival checklists for MASS shoreside systems (flag: systems GO)</w:t>
      </w:r>
    </w:p>
    <w:p w14:paraId="1505B507" w14:textId="77777777" w:rsidR="00B6605A" w:rsidRPr="00BF55BB" w:rsidRDefault="00B6605A" w:rsidP="00B6605A">
      <w:pPr>
        <w:pStyle w:val="Bullet1"/>
        <w:numPr>
          <w:ilvl w:val="0"/>
          <w:numId w:val="95"/>
        </w:numPr>
        <w:ind w:left="567" w:hanging="567"/>
      </w:pPr>
      <w:r w:rsidRPr="00BF55BB">
        <w:t xml:space="preserve">Systems for fallback arrangements, contingency plans, with failures. </w:t>
      </w:r>
    </w:p>
    <w:p w14:paraId="3B667CF9" w14:textId="77777777" w:rsidR="00B6605A" w:rsidRPr="00BF55BB" w:rsidRDefault="00B6605A" w:rsidP="00B6605A">
      <w:pPr>
        <w:pStyle w:val="Bullet1"/>
        <w:numPr>
          <w:ilvl w:val="0"/>
          <w:numId w:val="95"/>
        </w:numPr>
        <w:ind w:left="567" w:hanging="567"/>
      </w:pPr>
      <w:r w:rsidRPr="00BF55BB">
        <w:t xml:space="preserve">MASS vessels inside and outside VTS coverage, consequences for MASS and other vessels </w:t>
      </w:r>
    </w:p>
    <w:p w14:paraId="65D5370B" w14:textId="4C75436F" w:rsidR="00B6605A" w:rsidRDefault="00B6605A" w:rsidP="00B6605A">
      <w:pPr>
        <w:pStyle w:val="Bullet1"/>
        <w:numPr>
          <w:ilvl w:val="0"/>
          <w:numId w:val="95"/>
        </w:numPr>
        <w:ind w:left="567" w:hanging="567"/>
      </w:pPr>
      <w:r w:rsidRPr="00BF55BB">
        <w:t>Sea Traffic Management (STM) for route exchange, the S-421 standard</w:t>
      </w:r>
      <w:r w:rsidR="00253495">
        <w:t xml:space="preserve"> </w:t>
      </w:r>
      <w:r w:rsidRPr="00BF55BB">
        <w:t>for MASS and other vessels</w:t>
      </w:r>
    </w:p>
    <w:p w14:paraId="375434F1" w14:textId="0724854D" w:rsidR="00D16F8D" w:rsidRPr="00BF55BB" w:rsidRDefault="00D16F8D" w:rsidP="00B6605A">
      <w:pPr>
        <w:pStyle w:val="Bullet1"/>
        <w:numPr>
          <w:ilvl w:val="0"/>
          <w:numId w:val="95"/>
        </w:numPr>
        <w:ind w:left="567" w:hanging="567"/>
      </w:pPr>
      <w:r>
        <w:t>Secure data exchange using SECOM</w:t>
      </w:r>
    </w:p>
    <w:p w14:paraId="3FAD91FD" w14:textId="77777777" w:rsidR="00B6605A" w:rsidRPr="00BF55BB" w:rsidRDefault="00B6605A" w:rsidP="00B6605A">
      <w:pPr>
        <w:pStyle w:val="Bullet1"/>
        <w:numPr>
          <w:ilvl w:val="0"/>
          <w:numId w:val="95"/>
        </w:numPr>
        <w:ind w:left="567" w:hanging="567"/>
      </w:pPr>
      <w:r w:rsidRPr="00BF55BB">
        <w:t>Means for communication with MASS, and vice-versa</w:t>
      </w:r>
    </w:p>
    <w:p w14:paraId="00C66D75" w14:textId="77777777" w:rsidR="00B6605A" w:rsidRPr="00BF55BB" w:rsidRDefault="00B6605A" w:rsidP="00B6605A">
      <w:pPr>
        <w:pStyle w:val="Bullet1"/>
        <w:numPr>
          <w:ilvl w:val="0"/>
          <w:numId w:val="95"/>
        </w:numPr>
        <w:ind w:left="567" w:hanging="567"/>
      </w:pPr>
      <w:r w:rsidRPr="00BF55BB">
        <w:t>Communication systems for MASS control system monitoring and input</w:t>
      </w:r>
    </w:p>
    <w:p w14:paraId="5761CD1C" w14:textId="77777777" w:rsidR="00B6605A" w:rsidRPr="008E2ACA" w:rsidRDefault="00B6605A" w:rsidP="00B6605A">
      <w:pPr>
        <w:pStyle w:val="Bullet1"/>
        <w:numPr>
          <w:ilvl w:val="0"/>
          <w:numId w:val="95"/>
        </w:numPr>
        <w:ind w:left="567" w:hanging="567"/>
      </w:pPr>
      <w:r w:rsidRPr="00BF55BB">
        <w:t>Redundancy relating to all onboard and shore-based related equipment and systems including MASS to</w:t>
      </w:r>
      <w:r w:rsidRPr="008E2ACA">
        <w:t xml:space="preserve"> shore communication systems, and vice-versa</w:t>
      </w:r>
    </w:p>
    <w:p w14:paraId="5E06A06F" w14:textId="77777777" w:rsidR="00B6605A" w:rsidRPr="008E2ACA" w:rsidRDefault="00B6605A" w:rsidP="00B6605A">
      <w:pPr>
        <w:pStyle w:val="Bullet1"/>
        <w:numPr>
          <w:ilvl w:val="0"/>
          <w:numId w:val="95"/>
        </w:numPr>
        <w:ind w:left="567" w:hanging="567"/>
      </w:pPr>
      <w:r w:rsidRPr="008E2ACA">
        <w:t>Security including Cybersecurity, piracy and other physical breaches (port visits)</w:t>
      </w:r>
    </w:p>
    <w:p w14:paraId="3F45B1E5" w14:textId="77777777" w:rsidR="00B6605A" w:rsidRPr="008E2ACA" w:rsidRDefault="00B6605A" w:rsidP="00B6605A">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1F69F9E" w14:textId="77777777" w:rsidR="00425189" w:rsidRPr="00425189" w:rsidRDefault="00425189" w:rsidP="00425189">
      <w:pPr>
        <w:pStyle w:val="BodyText"/>
      </w:pPr>
    </w:p>
    <w:p w14:paraId="53AD433E" w14:textId="31894B34" w:rsidR="00425189" w:rsidRDefault="00425189" w:rsidP="00425189">
      <w:pPr>
        <w:pStyle w:val="Heading3"/>
        <w:rPr>
          <w:caps/>
        </w:rPr>
      </w:pPr>
      <w:bookmarkStart w:id="46" w:name="_Toc178796407"/>
      <w:bookmarkStart w:id="47" w:name="_Toc178886886"/>
      <w:r w:rsidRPr="00425189">
        <w:rPr>
          <w:caps/>
        </w:rPr>
        <w:t>Operational</w:t>
      </w:r>
      <w:r w:rsidR="00365708">
        <w:rPr>
          <w:caps/>
        </w:rPr>
        <w:t xml:space="preserve"> Aspects</w:t>
      </w:r>
      <w:bookmarkEnd w:id="46"/>
      <w:bookmarkEnd w:id="47"/>
    </w:p>
    <w:p w14:paraId="4C1BD99C" w14:textId="77777777" w:rsidR="0073353D" w:rsidRPr="008E2ACA" w:rsidRDefault="0073353D" w:rsidP="0073353D">
      <w:pPr>
        <w:pStyle w:val="BodyText"/>
      </w:pPr>
      <w:r w:rsidRPr="008E2ACA">
        <w:t xml:space="preserve">IMO has produced Interim 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63781D12" w14:textId="77777777" w:rsidR="0073353D" w:rsidRPr="008E2ACA" w:rsidRDefault="0073353D" w:rsidP="0073353D">
      <w:pPr>
        <w:pStyle w:val="BodyText"/>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12002EDB" w14:textId="77777777" w:rsidR="0073353D" w:rsidRPr="008E2ACA" w:rsidRDefault="0073353D" w:rsidP="0073353D">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C124FF1" w14:textId="77777777" w:rsidR="0073353D" w:rsidRPr="008E2ACA" w:rsidRDefault="0073353D" w:rsidP="0073353D">
      <w:pPr>
        <w:pStyle w:val="BodyText"/>
      </w:pPr>
      <w:r w:rsidRPr="008E2ACA">
        <w:t xml:space="preserve">To achieve a successful, authorised and approved MASS deployment, a number of relevant inshore to offshore ‘water space’ authorities may need to be consulted dependent on the area requirements and the extent of the evaluation tasking. The principal points of contact would most probably be the Harbour Masters (HM) and Inner Harbour Authorities. </w:t>
      </w:r>
    </w:p>
    <w:p w14:paraId="559195DC" w14:textId="72C19A9A" w:rsidR="0073353D" w:rsidRPr="008E2ACA" w:rsidRDefault="002563DF" w:rsidP="0073353D">
      <w:pPr>
        <w:pStyle w:val="BodyText"/>
      </w:pPr>
      <w:r>
        <w:t xml:space="preserve">Maritime Safety Information (MSI) including </w:t>
      </w:r>
      <w:r w:rsidR="0073353D" w:rsidRPr="008E2ACA">
        <w:t xml:space="preserve">Notice to Mariners and radio navigation warnings should be issued as appropriate. </w:t>
      </w:r>
    </w:p>
    <w:p w14:paraId="4D2EF36F" w14:textId="77777777" w:rsidR="0073353D" w:rsidRPr="008E2ACA" w:rsidRDefault="0073353D" w:rsidP="0073353D">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1D3DD35A" w14:textId="77777777" w:rsidR="0073353D" w:rsidRPr="008E2ACA" w:rsidRDefault="0073353D" w:rsidP="0073353D">
      <w:pPr>
        <w:pStyle w:val="BodyText"/>
        <w:numPr>
          <w:ilvl w:val="0"/>
          <w:numId w:val="48"/>
        </w:numPr>
        <w:ind w:left="426" w:hanging="426"/>
      </w:pPr>
      <w:r w:rsidRPr="008E2ACA">
        <w:t xml:space="preserve">Fishermen (Bulletin of intended ops); </w:t>
      </w:r>
    </w:p>
    <w:p w14:paraId="67E1D7FE" w14:textId="77777777" w:rsidR="0073353D" w:rsidRPr="008E2ACA" w:rsidRDefault="0073353D" w:rsidP="0073353D">
      <w:pPr>
        <w:pStyle w:val="BodyText"/>
        <w:numPr>
          <w:ilvl w:val="0"/>
          <w:numId w:val="48"/>
        </w:numPr>
        <w:ind w:left="426" w:hanging="426"/>
      </w:pPr>
      <w:r w:rsidRPr="008E2ACA">
        <w:t xml:space="preserve">Offshore operators (i.e. Oil &amp; Gas, and Renewable Energy operators/owners); </w:t>
      </w:r>
    </w:p>
    <w:p w14:paraId="5E28233B" w14:textId="77777777" w:rsidR="0073353D" w:rsidRPr="008E2ACA" w:rsidRDefault="0073353D" w:rsidP="0073353D">
      <w:pPr>
        <w:pStyle w:val="BodyText"/>
        <w:numPr>
          <w:ilvl w:val="0"/>
          <w:numId w:val="48"/>
        </w:numPr>
        <w:ind w:left="426" w:hanging="426"/>
      </w:pPr>
      <w:r w:rsidRPr="008E2ACA">
        <w:t xml:space="preserve">Established local water sport leisure clubs and organisations; </w:t>
      </w:r>
    </w:p>
    <w:p w14:paraId="44DC8738" w14:textId="77777777" w:rsidR="0073353D" w:rsidRPr="008E2ACA" w:rsidRDefault="0073353D" w:rsidP="0073353D">
      <w:pPr>
        <w:pStyle w:val="BodyText"/>
        <w:numPr>
          <w:ilvl w:val="0"/>
          <w:numId w:val="48"/>
        </w:numPr>
        <w:ind w:left="426" w:hanging="426"/>
      </w:pPr>
      <w:r w:rsidRPr="008E2ACA">
        <w:t xml:space="preserve">Other stakeholders with economical, safety or environmental interests in intended location. </w:t>
      </w:r>
    </w:p>
    <w:p w14:paraId="27BAB561" w14:textId="0CF33DAC" w:rsidR="00E959A9" w:rsidRPr="001F49D4" w:rsidRDefault="00E959A9" w:rsidP="00E959A9">
      <w:pPr>
        <w:pStyle w:val="BodyText"/>
      </w:pPr>
      <w:r w:rsidRPr="001F49D4">
        <w:lastRenderedPageBreak/>
        <w:t xml:space="preserve">The navigation system should be designed and arranged to meet the required level of integrity established, considering the Autonomy Level, equipment type, </w:t>
      </w:r>
      <w:r>
        <w:t>and expected operations</w:t>
      </w:r>
      <w:r w:rsidRPr="001F49D4">
        <w:t xml:space="preserve">. </w:t>
      </w:r>
    </w:p>
    <w:p w14:paraId="4BE661FE" w14:textId="39399193" w:rsidR="0044252B" w:rsidRPr="008E2ACA" w:rsidRDefault="00B77258" w:rsidP="0073353D">
      <w:pPr>
        <w:pStyle w:val="BodyText"/>
      </w:pPr>
      <w:r>
        <w:t xml:space="preserve">Port and </w:t>
      </w:r>
      <w:r w:rsidR="00E959A9">
        <w:t xml:space="preserve">Coastal Authority </w:t>
      </w:r>
      <w:r w:rsidR="002F596F">
        <w:t>notes that</w:t>
      </w:r>
      <w:r w:rsidR="00E959A9" w:rsidRPr="001F49D4">
        <w:t xml:space="preserve"> MASS should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 </w:t>
      </w:r>
    </w:p>
    <w:p w14:paraId="08DA4088" w14:textId="06C1DE4B" w:rsidR="00365708" w:rsidRDefault="00425189" w:rsidP="00365708">
      <w:pPr>
        <w:pStyle w:val="Heading2"/>
      </w:pPr>
      <w:bookmarkStart w:id="48" w:name="_Toc178796408"/>
      <w:bookmarkStart w:id="49" w:name="_Toc178886887"/>
      <w:r w:rsidRPr="00425189">
        <w:t>Facilities, systems and equipment</w:t>
      </w:r>
      <w:bookmarkEnd w:id="48"/>
      <w:bookmarkEnd w:id="49"/>
    </w:p>
    <w:p w14:paraId="28FC109C" w14:textId="77777777" w:rsidR="00365708" w:rsidRPr="00365708" w:rsidRDefault="00365708" w:rsidP="00365708">
      <w:pPr>
        <w:pStyle w:val="Heading2separationline"/>
      </w:pPr>
    </w:p>
    <w:p w14:paraId="1F090E97" w14:textId="2C4C4059" w:rsidR="000F7A37" w:rsidRDefault="000F7A37" w:rsidP="00365708">
      <w:pPr>
        <w:pStyle w:val="Heading3"/>
      </w:pPr>
      <w:bookmarkStart w:id="50" w:name="_Toc178796409"/>
      <w:bookmarkStart w:id="51" w:name="_Toc178886888"/>
      <w:r>
        <w:t>Resilience of position</w:t>
      </w:r>
      <w:bookmarkEnd w:id="50"/>
      <w:bookmarkEnd w:id="51"/>
    </w:p>
    <w:p w14:paraId="5C9A94A3" w14:textId="77777777" w:rsidR="000F7A37" w:rsidRPr="008E2ACA" w:rsidRDefault="000F7A37" w:rsidP="000F7A37">
      <w:pPr>
        <w:pStyle w:val="BodyText"/>
      </w:pPr>
      <w:commentRangeStart w:id="52"/>
      <w:r w:rsidRPr="008E2ACA">
        <w:t xml:space="preserve">A navigation system </w:t>
      </w:r>
      <w:commentRangeEnd w:id="52"/>
      <w:r w:rsidR="00024FC3">
        <w:rPr>
          <w:rStyle w:val="CommentReference"/>
        </w:rPr>
        <w:commentReference w:id="52"/>
      </w:r>
      <w:r w:rsidRPr="008E2ACA">
        <w:t xml:space="preserve">must be able to provide continuity of service; that is the determination of a vessel’s position, to an acceptable level of accuracy in all circumstances which may be encountered during the vessel’s intended operations. </w:t>
      </w:r>
    </w:p>
    <w:p w14:paraId="31451EC3" w14:textId="77777777" w:rsidR="000F7A37" w:rsidRPr="008E2ACA" w:rsidRDefault="000F7A37" w:rsidP="000F7A37">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3B9F336" w14:textId="77777777" w:rsidR="000F7A37" w:rsidRPr="008E2ACA" w:rsidRDefault="000F7A37" w:rsidP="000F7A37">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FB42653" w14:textId="77777777" w:rsidR="000F7A37" w:rsidRPr="008E2ACA" w:rsidRDefault="000F7A37" w:rsidP="000F7A37">
      <w:pPr>
        <w:pStyle w:val="BodyText"/>
      </w:pPr>
      <w:r w:rsidRPr="008E2ACA">
        <w:t xml:space="preserve">In more complex systems, the use of Inertial Navigation Systems (INS) to bridge the gap between disruptions and outages may be of benefit. </w:t>
      </w:r>
    </w:p>
    <w:p w14:paraId="4D2F1179" w14:textId="77777777" w:rsidR="000F7A37" w:rsidRPr="008E2ACA" w:rsidRDefault="000F7A37" w:rsidP="000F7A37">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21BE2833" w14:textId="77777777" w:rsidR="000F7A37" w:rsidRPr="008E2ACA" w:rsidRDefault="000F7A37" w:rsidP="000F7A37">
      <w:pPr>
        <w:pStyle w:val="BodyText"/>
      </w:pPr>
      <w:r w:rsidRPr="008E2ACA">
        <w:t xml:space="preserve">Resilience of position finding should be addressed by conducting a Position, Navigation and Timing Risk Assessment. The factors considered should include, but are not limited to: </w:t>
      </w:r>
    </w:p>
    <w:p w14:paraId="1718ECD2"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3241E1E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quality of navigation products, services or data supporting the generation of position finding, and the avoidance of grounding (for example the quality of survey data); </w:t>
      </w:r>
    </w:p>
    <w:p w14:paraId="2484E5F7"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sources of position and time which are likely to be available during each stage of the vessels intended operations and their projected accuracies; </w:t>
      </w:r>
    </w:p>
    <w:p w14:paraId="1976F64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03D3729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61E0C2E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01BD97E2" w14:textId="75F5138E" w:rsidR="00365708" w:rsidRPr="00365708" w:rsidRDefault="000F7A37" w:rsidP="00365708">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7F9FBE33" w14:textId="165F1439" w:rsidR="00365708" w:rsidRDefault="00425189" w:rsidP="00365708">
      <w:pPr>
        <w:pStyle w:val="Heading3"/>
      </w:pPr>
      <w:bookmarkStart w:id="53" w:name="_Toc178796410"/>
      <w:bookmarkStart w:id="54" w:name="_Toc178886889"/>
      <w:r w:rsidRPr="00425189">
        <w:lastRenderedPageBreak/>
        <w:t>Personnel and training</w:t>
      </w:r>
      <w:bookmarkEnd w:id="53"/>
      <w:bookmarkEnd w:id="54"/>
    </w:p>
    <w:p w14:paraId="6B04176A" w14:textId="659C2CD8" w:rsidR="00772183" w:rsidRPr="008E2ACA" w:rsidRDefault="00822988" w:rsidP="00772183">
      <w:pPr>
        <w:pStyle w:val="BodyText"/>
      </w:pPr>
      <w:r>
        <w:t>Port and Coastal Authorities can expect that a</w:t>
      </w:r>
      <w:r w:rsidR="00772183" w:rsidRPr="008E2ACA">
        <w:t xml:space="preserve">ll personnel </w:t>
      </w:r>
      <w:r>
        <w:t xml:space="preserve">operating MASS have </w:t>
      </w:r>
      <w:r w:rsidR="00772183" w:rsidRPr="008E2ACA">
        <w:t>receive</w:t>
      </w:r>
      <w:r>
        <w:t>d</w:t>
      </w:r>
      <w:r w:rsidR="00772183" w:rsidRPr="008E2ACA">
        <w:t xml:space="preserve"> training appropriate to the tasks they undertake. It is the responsibility of the Operator to ensure that this training is given, and that the personnel have an understanding of the relevant regulations and rules. </w:t>
      </w:r>
    </w:p>
    <w:p w14:paraId="170325D0" w14:textId="77240A15" w:rsidR="00772183" w:rsidRPr="008E2ACA" w:rsidRDefault="00772183" w:rsidP="00772183">
      <w:pPr>
        <w:pStyle w:val="BodyText"/>
      </w:pPr>
      <w:r w:rsidRPr="008E2ACA">
        <w:t xml:space="preserve">As a minimum, </w:t>
      </w:r>
      <w:r w:rsidR="00A71110">
        <w:t xml:space="preserve">for the MASS vessel, </w:t>
      </w:r>
      <w:r w:rsidRPr="008E2ACA">
        <w:t>this means:</w:t>
      </w:r>
    </w:p>
    <w:p w14:paraId="6ECE4A0B" w14:textId="77777777" w:rsidR="00772183" w:rsidRPr="008E2ACA" w:rsidRDefault="00772183" w:rsidP="00772183">
      <w:pPr>
        <w:pStyle w:val="BodyText"/>
        <w:numPr>
          <w:ilvl w:val="0"/>
          <w:numId w:val="81"/>
        </w:numPr>
        <w:ind w:left="426" w:hanging="426"/>
      </w:pPr>
      <w:r w:rsidRPr="008E2ACA">
        <w:t>For the Operator, the relevant qualifications;</w:t>
      </w:r>
    </w:p>
    <w:p w14:paraId="7AFB6BA6" w14:textId="77777777" w:rsidR="00772183" w:rsidRPr="008E2ACA" w:rsidRDefault="00772183" w:rsidP="00772183">
      <w:pPr>
        <w:pStyle w:val="BodyText"/>
        <w:numPr>
          <w:ilvl w:val="0"/>
          <w:numId w:val="81"/>
        </w:numPr>
        <w:ind w:left="426" w:hanging="426"/>
      </w:pPr>
      <w:r w:rsidRPr="008E2ACA">
        <w:t>For the crew, relevant qualifications and any additional training appropriate to their designated duties.</w:t>
      </w:r>
    </w:p>
    <w:p w14:paraId="5921496F" w14:textId="081B8515" w:rsidR="00A71110" w:rsidRDefault="00A71110" w:rsidP="00772183">
      <w:pPr>
        <w:pStyle w:val="BodyText"/>
      </w:pPr>
      <w:r>
        <w:t xml:space="preserve">From an IALA perspective, there is a requirement to ensure that those who are managing </w:t>
      </w:r>
      <w:proofErr w:type="spellStart"/>
      <w:r>
        <w:t>AtoN</w:t>
      </w:r>
      <w:proofErr w:type="spellEnd"/>
      <w:r>
        <w:t xml:space="preserve"> and working within a VTS Centre are aware of the minimum qualifications for the MASS </w:t>
      </w:r>
      <w:r w:rsidR="002A6066">
        <w:t>operators</w:t>
      </w:r>
      <w:r>
        <w:t xml:space="preserve">. </w:t>
      </w:r>
      <w:r w:rsidR="00382007">
        <w:t xml:space="preserve">In addition, persons working to provide </w:t>
      </w:r>
      <w:proofErr w:type="spellStart"/>
      <w:r w:rsidR="00382007">
        <w:t>AtoN</w:t>
      </w:r>
      <w:proofErr w:type="spellEnd"/>
      <w:r w:rsidR="00382007">
        <w:t xml:space="preserve"> and work within the VTS centre require a minimum level of training on the </w:t>
      </w:r>
      <w:r w:rsidR="009D296E">
        <w:t xml:space="preserve">expectations and implications of MASS vessels operating within the port and coastal environment.  </w:t>
      </w:r>
    </w:p>
    <w:p w14:paraId="1A5DAFA0" w14:textId="22EF4757" w:rsidR="00772183" w:rsidRPr="008E2ACA" w:rsidRDefault="00636A01" w:rsidP="00772183">
      <w:pPr>
        <w:pStyle w:val="BodyText"/>
      </w:pPr>
      <w:r>
        <w:t>Prior to the implementation of MASS within the port and coastal environment, a t</w:t>
      </w:r>
      <w:r w:rsidR="00772183" w:rsidRPr="008E2ACA">
        <w:t>raining needs analysis should be conducted</w:t>
      </w:r>
      <w:r>
        <w:t xml:space="preserve">. As MASS continues to develop there is a need to review and revise the training needs analysis on a regular basis.  </w:t>
      </w:r>
    </w:p>
    <w:p w14:paraId="17274B65" w14:textId="71DAEE26" w:rsidR="00772183" w:rsidRPr="008E2ACA" w:rsidRDefault="00772183" w:rsidP="00772183">
      <w:pPr>
        <w:pStyle w:val="BodyText"/>
      </w:pPr>
      <w:r w:rsidRPr="008E2ACA">
        <w:t>Relevant information should be distributed to all personnel in a clear, concise manner, which should include considerations of language.</w:t>
      </w:r>
      <w:r w:rsidR="00636A01">
        <w:t xml:space="preserve"> The information and training should include</w:t>
      </w:r>
      <w:r w:rsidR="008D187A">
        <w:t>, but is not limited to:</w:t>
      </w:r>
    </w:p>
    <w:p w14:paraId="3AD9880B" w14:textId="59C3EC58" w:rsidR="00772183" w:rsidRPr="008E2ACA" w:rsidRDefault="008D187A" w:rsidP="00772183">
      <w:pPr>
        <w:pStyle w:val="BodyText"/>
        <w:numPr>
          <w:ilvl w:val="0"/>
          <w:numId w:val="82"/>
        </w:numPr>
        <w:ind w:left="426" w:hanging="426"/>
      </w:pPr>
      <w:r>
        <w:t>Identification of c</w:t>
      </w:r>
      <w:r w:rsidR="00772183" w:rsidRPr="008E2ACA">
        <w:t>ontrol of areas around a MASS, on the support vessel whether docked alongside or rafted, or whilst at sea;</w:t>
      </w:r>
    </w:p>
    <w:p w14:paraId="4644EBCE" w14:textId="7F0A685D" w:rsidR="00772183" w:rsidRPr="008E2ACA" w:rsidRDefault="008D187A" w:rsidP="00772183">
      <w:pPr>
        <w:pStyle w:val="BodyText"/>
        <w:numPr>
          <w:ilvl w:val="0"/>
          <w:numId w:val="82"/>
        </w:numPr>
        <w:ind w:left="426" w:hanging="426"/>
      </w:pPr>
      <w:r>
        <w:t>m</w:t>
      </w:r>
      <w:r w:rsidR="00772183" w:rsidRPr="008E2ACA">
        <w:t xml:space="preserve">anoeuvring </w:t>
      </w:r>
      <w:r>
        <w:t>modes – operations and limitations</w:t>
      </w:r>
      <w:r w:rsidR="00772183" w:rsidRPr="008E2ACA">
        <w:t>;</w:t>
      </w:r>
    </w:p>
    <w:p w14:paraId="5D17278F" w14:textId="1D7E8E9F" w:rsidR="00772183" w:rsidRPr="008E2ACA" w:rsidRDefault="008D187A" w:rsidP="00772183">
      <w:pPr>
        <w:pStyle w:val="BodyText"/>
        <w:numPr>
          <w:ilvl w:val="0"/>
          <w:numId w:val="82"/>
        </w:numPr>
        <w:ind w:left="426" w:hanging="426"/>
      </w:pPr>
      <w:r>
        <w:t>o</w:t>
      </w:r>
      <w:r w:rsidR="00772183" w:rsidRPr="008E2ACA">
        <w:t>perations in restricted and restricted/busy navigational areas;</w:t>
      </w:r>
    </w:p>
    <w:p w14:paraId="0CE944F8" w14:textId="21B7D7BF" w:rsidR="00772183" w:rsidRPr="008E2ACA" w:rsidRDefault="008D187A" w:rsidP="00772183">
      <w:pPr>
        <w:pStyle w:val="BodyText"/>
        <w:numPr>
          <w:ilvl w:val="0"/>
          <w:numId w:val="82"/>
        </w:numPr>
        <w:ind w:left="426" w:hanging="426"/>
      </w:pPr>
      <w:r>
        <w:t>u</w:t>
      </w:r>
      <w:r w:rsidR="00772183" w:rsidRPr="008E2ACA">
        <w:t>se and handling of emergency equipment/systems.</w:t>
      </w:r>
    </w:p>
    <w:p w14:paraId="4D6F52FC" w14:textId="763F2D73" w:rsidR="003C1EC9" w:rsidRDefault="003C1EC9" w:rsidP="00C072C2">
      <w:pPr>
        <w:pStyle w:val="Heading3"/>
      </w:pPr>
      <w:bookmarkStart w:id="55" w:name="_Toc178796411"/>
      <w:bookmarkStart w:id="56" w:name="_Toc178886890"/>
      <w:r>
        <w:t>situational awareness</w:t>
      </w:r>
      <w:bookmarkEnd w:id="55"/>
      <w:bookmarkEnd w:id="56"/>
    </w:p>
    <w:p w14:paraId="1339C1F7" w14:textId="47D77F02" w:rsidR="003C1EC9" w:rsidRPr="008E2ACA" w:rsidRDefault="00CF29C0" w:rsidP="003C1EC9">
      <w:pPr>
        <w:pStyle w:val="BodyText"/>
      </w:pPr>
      <w:r>
        <w:t>For the operation of the MASS, a</w:t>
      </w:r>
      <w:r w:rsidR="003C1EC9" w:rsidRPr="008E2ACA">
        <w:t xml:space="preserve"> situational awareness and control system can include the onboard sensors </w:t>
      </w:r>
      <w:r w:rsidR="008D187A">
        <w:t>interaction with</w:t>
      </w:r>
      <w:r w:rsidR="003C1EC9" w:rsidRPr="008E2ACA">
        <w:t xml:space="preserve"> offboard information sources (audio and visual), communications links and control logic that allow the MASS to operate safely.</w:t>
      </w:r>
      <w:r>
        <w:t xml:space="preserve"> When interacting with MASS, it is important to know the level of autonomy and the approach to contact the MASS vessel operator. </w:t>
      </w:r>
    </w:p>
    <w:p w14:paraId="29D2DE66" w14:textId="4E24F5BB" w:rsidR="003C1EC9" w:rsidRPr="008E2ACA" w:rsidRDefault="003C1EC9" w:rsidP="003C1EC9">
      <w:pPr>
        <w:pStyle w:val="BodyText"/>
      </w:pPr>
      <w:r w:rsidRPr="008E2ACA">
        <w:t xml:space="preserve">The goal of Situational Awareness and Control is to ensure that the MASS, and </w:t>
      </w:r>
      <w:r w:rsidR="00D25D6C">
        <w:t>ROC</w:t>
      </w:r>
      <w:r w:rsidRPr="008E2ACA">
        <w:t xml:space="preserve">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0CE4BAAC" w14:textId="77777777" w:rsidR="00C072C2" w:rsidRDefault="008D187A" w:rsidP="003C1EC9">
      <w:pPr>
        <w:pStyle w:val="BodyText"/>
      </w:pPr>
      <w:r>
        <w:t xml:space="preserve">From a port and coastal authority perspective </w:t>
      </w:r>
      <w:r w:rsidR="001740F2">
        <w:t xml:space="preserve">it is important to note that the MASS </w:t>
      </w:r>
      <w:r w:rsidR="003C1EC9" w:rsidRPr="008E2ACA">
        <w:t xml:space="preserve">may </w:t>
      </w:r>
      <w:r w:rsidR="001740F2">
        <w:t>include</w:t>
      </w:r>
      <w:r w:rsidR="003C1EC9" w:rsidRPr="008E2ACA">
        <w:t xml:space="preserve"> command and control over the MASS, in order to ensure its safe operation.  </w:t>
      </w:r>
      <w:r w:rsidR="006E032B">
        <w:t xml:space="preserve">This has specific implications for VTS, and is further detailed in </w:t>
      </w:r>
      <w:r w:rsidR="006E032B" w:rsidRPr="00A37BA5">
        <w:rPr>
          <w:i/>
          <w:iCs/>
        </w:rPr>
        <w:t xml:space="preserve">the </w:t>
      </w:r>
      <w:commentRangeStart w:id="57"/>
      <w:r w:rsidR="006E032B" w:rsidRPr="00A37BA5">
        <w:rPr>
          <w:i/>
          <w:iCs/>
        </w:rPr>
        <w:t xml:space="preserve">IALA Guideline </w:t>
      </w:r>
      <w:r w:rsidR="00C072C2" w:rsidRPr="00A37BA5">
        <w:rPr>
          <w:i/>
          <w:iCs/>
        </w:rPr>
        <w:t>#### VTS Interaction with a Mix of Vessels including MASS</w:t>
      </w:r>
      <w:commentRangeEnd w:id="57"/>
      <w:r w:rsidR="00C072C2" w:rsidRPr="00A37BA5">
        <w:rPr>
          <w:rStyle w:val="CommentReference"/>
          <w:i/>
          <w:iCs/>
        </w:rPr>
        <w:commentReference w:id="57"/>
      </w:r>
      <w:r w:rsidR="00C072C2">
        <w:t xml:space="preserve">.  </w:t>
      </w:r>
    </w:p>
    <w:p w14:paraId="014E6437" w14:textId="77777777" w:rsidR="003C1EC9" w:rsidRPr="008E2ACA" w:rsidRDefault="003C1EC9" w:rsidP="003C1EC9">
      <w:pPr>
        <w:pStyle w:val="BodyText"/>
      </w:pPr>
      <w:r w:rsidRPr="008E2ACA">
        <w:t xml:space="preserve">External sensors may be fitted to sense and/or measure the environment, surroundings, navigational data, and other platforms and systems, which may include, but not be limited to, the following: </w:t>
      </w:r>
    </w:p>
    <w:p w14:paraId="37674B27" w14:textId="77777777" w:rsidR="003C1EC9" w:rsidRPr="008E2ACA" w:rsidRDefault="003C1EC9" w:rsidP="003C1EC9">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10BAE15A" w14:textId="77777777" w:rsidR="003C1EC9" w:rsidRPr="008E2ACA" w:rsidRDefault="003C1EC9" w:rsidP="003C1EC9">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w:t>
      </w:r>
      <w:r w:rsidRPr="008E2ACA">
        <w:lastRenderedPageBreak/>
        <w:t xml:space="preserve">both to a country and the shipping industry at large, hence the need for, especially for MASS, the inclusion of a complementary backup system for resilience against GNSS interference, jamming and spoofing; </w:t>
      </w:r>
    </w:p>
    <w:p w14:paraId="6C63F1E4" w14:textId="77777777" w:rsidR="003C1EC9" w:rsidRPr="008E2ACA" w:rsidRDefault="003C1EC9" w:rsidP="003C1EC9">
      <w:pPr>
        <w:pStyle w:val="BodyText"/>
        <w:numPr>
          <w:ilvl w:val="0"/>
          <w:numId w:val="97"/>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51439A82" w14:textId="77777777" w:rsidR="003C1EC9" w:rsidRPr="008E2ACA" w:rsidRDefault="003C1EC9" w:rsidP="003C1EC9">
      <w:pPr>
        <w:pStyle w:val="BodyText"/>
        <w:numPr>
          <w:ilvl w:val="0"/>
          <w:numId w:val="97"/>
        </w:numPr>
        <w:ind w:left="426" w:hanging="426"/>
      </w:pPr>
      <w:r w:rsidRPr="008E2ACA">
        <w:t xml:space="preserve">Sea state (may be measured using pitch and roll sensors); </w:t>
      </w:r>
    </w:p>
    <w:p w14:paraId="298B4F9C" w14:textId="77777777" w:rsidR="003C1EC9" w:rsidRPr="008E2ACA" w:rsidRDefault="003C1EC9" w:rsidP="003C1EC9">
      <w:pPr>
        <w:pStyle w:val="BodyText"/>
        <w:numPr>
          <w:ilvl w:val="0"/>
          <w:numId w:val="97"/>
        </w:numPr>
        <w:ind w:left="426" w:hanging="426"/>
      </w:pPr>
      <w:r w:rsidRPr="008E2ACA">
        <w:t xml:space="preserve">Wind speed and direction; </w:t>
      </w:r>
    </w:p>
    <w:p w14:paraId="6079DA1A" w14:textId="77777777" w:rsidR="003C1EC9" w:rsidRPr="008E2ACA" w:rsidRDefault="003C1EC9" w:rsidP="003C1EC9">
      <w:pPr>
        <w:pStyle w:val="BodyText"/>
        <w:numPr>
          <w:ilvl w:val="0"/>
          <w:numId w:val="97"/>
        </w:numPr>
        <w:ind w:left="426" w:hanging="426"/>
      </w:pPr>
      <w:r w:rsidRPr="008E2ACA">
        <w:t xml:space="preserve">Depth below keel; </w:t>
      </w:r>
    </w:p>
    <w:p w14:paraId="3DB10DC2" w14:textId="77777777" w:rsidR="003C1EC9" w:rsidRPr="008E2ACA" w:rsidRDefault="003C1EC9" w:rsidP="003C1EC9">
      <w:pPr>
        <w:pStyle w:val="BodyText"/>
        <w:numPr>
          <w:ilvl w:val="0"/>
          <w:numId w:val="97"/>
        </w:numPr>
        <w:ind w:left="426" w:hanging="426"/>
      </w:pPr>
      <w:r w:rsidRPr="008E2ACA">
        <w:t xml:space="preserve">Radar targets, and automatic target tracking; </w:t>
      </w:r>
    </w:p>
    <w:p w14:paraId="4C699E0C" w14:textId="77777777" w:rsidR="003C1EC9" w:rsidRPr="008E2ACA" w:rsidRDefault="003C1EC9" w:rsidP="003C1EC9">
      <w:pPr>
        <w:pStyle w:val="BodyText"/>
        <w:numPr>
          <w:ilvl w:val="0"/>
          <w:numId w:val="97"/>
        </w:numPr>
        <w:ind w:left="426" w:hanging="426"/>
      </w:pPr>
      <w:r w:rsidRPr="008E2ACA">
        <w:t xml:space="preserve">Sound signals; </w:t>
      </w:r>
    </w:p>
    <w:p w14:paraId="0AE112A5" w14:textId="77777777" w:rsidR="003C1EC9" w:rsidRPr="008E2ACA" w:rsidRDefault="003C1EC9" w:rsidP="003C1EC9">
      <w:pPr>
        <w:pStyle w:val="BodyText"/>
        <w:numPr>
          <w:ilvl w:val="0"/>
          <w:numId w:val="97"/>
        </w:numPr>
        <w:ind w:left="426" w:hanging="426"/>
      </w:pPr>
      <w:r w:rsidRPr="008E2ACA">
        <w:t xml:space="preserve">Visual signals, such as shapes, carried by other vessels or navigational marks; </w:t>
      </w:r>
    </w:p>
    <w:p w14:paraId="77950713" w14:textId="77777777" w:rsidR="003C1EC9" w:rsidRPr="008E2ACA" w:rsidRDefault="003C1EC9" w:rsidP="003C1EC9">
      <w:pPr>
        <w:pStyle w:val="BodyText"/>
        <w:numPr>
          <w:ilvl w:val="0"/>
          <w:numId w:val="97"/>
        </w:numPr>
        <w:ind w:left="426" w:hanging="426"/>
      </w:pPr>
      <w:r w:rsidRPr="008E2ACA">
        <w:t xml:space="preserve">VHF capability to receive and transmit messages; </w:t>
      </w:r>
    </w:p>
    <w:p w14:paraId="2B3D5A84" w14:textId="77777777" w:rsidR="003C1EC9" w:rsidRPr="008E2ACA" w:rsidRDefault="003C1EC9" w:rsidP="003C1EC9">
      <w:pPr>
        <w:pStyle w:val="BodyText"/>
        <w:numPr>
          <w:ilvl w:val="0"/>
          <w:numId w:val="97"/>
        </w:numPr>
        <w:ind w:left="426" w:hanging="426"/>
      </w:pPr>
      <w:r w:rsidRPr="008E2ACA">
        <w:t>Relatively small floating objects that may reasonably be expected to be found in the area of operation.</w:t>
      </w:r>
    </w:p>
    <w:p w14:paraId="6BC6421B" w14:textId="77777777" w:rsidR="003C1EC9" w:rsidRPr="008E2ACA" w:rsidRDefault="003C1EC9" w:rsidP="003C1EC9">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2FE302F1" w14:textId="77777777" w:rsidR="003C1EC9" w:rsidRPr="008E2ACA" w:rsidRDefault="003C1EC9" w:rsidP="003C1EC9">
      <w:pPr>
        <w:pStyle w:val="BodyText"/>
        <w:numPr>
          <w:ilvl w:val="0"/>
          <w:numId w:val="97"/>
        </w:numPr>
        <w:ind w:left="426" w:hanging="426"/>
      </w:pPr>
      <w:r w:rsidRPr="008E2ACA">
        <w:t xml:space="preserve">AIS data </w:t>
      </w:r>
    </w:p>
    <w:p w14:paraId="32F49837" w14:textId="77777777" w:rsidR="003C1EC9" w:rsidRPr="008E2ACA" w:rsidRDefault="003C1EC9" w:rsidP="003C1EC9">
      <w:pPr>
        <w:pStyle w:val="BodyText"/>
        <w:numPr>
          <w:ilvl w:val="0"/>
          <w:numId w:val="97"/>
        </w:numPr>
        <w:ind w:left="426" w:hanging="426"/>
      </w:pPr>
      <w:r w:rsidRPr="008E2ACA">
        <w:t xml:space="preserve">Weather forecast data </w:t>
      </w:r>
    </w:p>
    <w:p w14:paraId="6C804673" w14:textId="77777777" w:rsidR="003C1EC9" w:rsidRPr="008E2ACA" w:rsidRDefault="003C1EC9" w:rsidP="003C1EC9">
      <w:pPr>
        <w:pStyle w:val="BodyText"/>
        <w:numPr>
          <w:ilvl w:val="0"/>
          <w:numId w:val="97"/>
        </w:numPr>
        <w:ind w:left="426" w:hanging="426"/>
      </w:pPr>
      <w:r w:rsidRPr="008E2ACA">
        <w:t xml:space="preserve">Tidal almanac data. </w:t>
      </w:r>
    </w:p>
    <w:p w14:paraId="101BAD21" w14:textId="77777777" w:rsidR="003C1EC9" w:rsidRPr="008E2ACA" w:rsidRDefault="003C1EC9" w:rsidP="003C1EC9">
      <w:pPr>
        <w:pStyle w:val="BodyText"/>
        <w:numPr>
          <w:ilvl w:val="0"/>
          <w:numId w:val="97"/>
        </w:numPr>
        <w:ind w:left="426" w:hanging="426"/>
      </w:pPr>
      <w:r w:rsidRPr="008E2ACA">
        <w:t xml:space="preserve">ENCs </w:t>
      </w:r>
    </w:p>
    <w:p w14:paraId="10CD8E80" w14:textId="77777777" w:rsidR="003C1EC9" w:rsidRPr="008E2ACA" w:rsidRDefault="003C1EC9" w:rsidP="003C1EC9">
      <w:pPr>
        <w:pStyle w:val="BodyText"/>
        <w:numPr>
          <w:ilvl w:val="0"/>
          <w:numId w:val="97"/>
        </w:numPr>
        <w:ind w:left="426" w:hanging="426"/>
      </w:pPr>
      <w:r w:rsidRPr="008E2ACA">
        <w:t xml:space="preserve">High resolution bathymetry </w:t>
      </w:r>
    </w:p>
    <w:p w14:paraId="38E0913A" w14:textId="77777777" w:rsidR="003C1EC9" w:rsidRPr="008E2ACA" w:rsidRDefault="003C1EC9" w:rsidP="003C1EC9">
      <w:pPr>
        <w:pStyle w:val="BodyText"/>
        <w:numPr>
          <w:ilvl w:val="0"/>
          <w:numId w:val="97"/>
        </w:numPr>
        <w:ind w:left="426" w:hanging="426"/>
      </w:pPr>
      <w:r w:rsidRPr="008E2ACA">
        <w:t xml:space="preserve">Environmental Protected Areas </w:t>
      </w:r>
    </w:p>
    <w:p w14:paraId="1A3037E9" w14:textId="77777777" w:rsidR="003C1EC9" w:rsidRPr="008E2ACA" w:rsidRDefault="003C1EC9" w:rsidP="003C1EC9">
      <w:pPr>
        <w:pStyle w:val="BodyText"/>
        <w:numPr>
          <w:ilvl w:val="0"/>
          <w:numId w:val="97"/>
        </w:numPr>
        <w:ind w:left="426" w:hanging="426"/>
      </w:pPr>
      <w:r w:rsidRPr="008E2ACA">
        <w:t xml:space="preserve">Wrecks </w:t>
      </w:r>
    </w:p>
    <w:p w14:paraId="46DDB751" w14:textId="77777777" w:rsidR="003C1EC9" w:rsidRPr="008E2ACA" w:rsidRDefault="003C1EC9" w:rsidP="003C1EC9">
      <w:pPr>
        <w:pStyle w:val="BodyText"/>
        <w:numPr>
          <w:ilvl w:val="0"/>
          <w:numId w:val="97"/>
        </w:numPr>
        <w:ind w:left="426" w:hanging="426"/>
      </w:pPr>
      <w:r w:rsidRPr="008E2ACA">
        <w:t xml:space="preserve">Cables </w:t>
      </w:r>
    </w:p>
    <w:p w14:paraId="42CE77D1" w14:textId="77777777" w:rsidR="003C1EC9" w:rsidRPr="008E2ACA" w:rsidRDefault="003C1EC9" w:rsidP="003C1EC9">
      <w:pPr>
        <w:pStyle w:val="BodyText"/>
        <w:numPr>
          <w:ilvl w:val="0"/>
          <w:numId w:val="97"/>
        </w:numPr>
        <w:ind w:left="426" w:hanging="426"/>
      </w:pPr>
      <w:r w:rsidRPr="008E2ACA">
        <w:t xml:space="preserve">Anchorage areas </w:t>
      </w:r>
    </w:p>
    <w:p w14:paraId="5D624457" w14:textId="2CC772AF" w:rsidR="003C1EC9" w:rsidRPr="00C072C2" w:rsidRDefault="00EA4041" w:rsidP="00C072C2">
      <w:pPr>
        <w:pStyle w:val="Heading3"/>
      </w:pPr>
      <w:bookmarkStart w:id="58" w:name="_Toc178796412"/>
      <w:bookmarkStart w:id="59" w:name="_Toc178886891"/>
      <w:r w:rsidRPr="00C072C2">
        <w:t>Data interpretation</w:t>
      </w:r>
      <w:bookmarkEnd w:id="58"/>
      <w:bookmarkEnd w:id="59"/>
    </w:p>
    <w:p w14:paraId="0602BCF1" w14:textId="16920BFB" w:rsidR="00EA4041" w:rsidRPr="003E7190" w:rsidRDefault="00D3335B" w:rsidP="00EA4041">
      <w:pPr>
        <w:pStyle w:val="BodyText"/>
        <w:rPr>
          <w:rFonts w:cstheme="minorHAnsi"/>
        </w:rPr>
      </w:pPr>
      <w:r>
        <w:t>Ports and Coastal Authorities should be aware that, f</w:t>
      </w:r>
      <w:r w:rsidR="00C072C2">
        <w:t xml:space="preserve">rom an operational perspective, it if important to note that the </w:t>
      </w:r>
      <w:r w:rsidR="00EA4041" w:rsidRPr="003E7190">
        <w:rPr>
          <w:rFonts w:cstheme="minorHAnsi"/>
        </w:rPr>
        <w:t xml:space="preserve">MASS should have at least one of the following: </w:t>
      </w:r>
    </w:p>
    <w:p w14:paraId="32171682" w14:textId="77777777" w:rsidR="00EA4041" w:rsidRPr="003E7190" w:rsidRDefault="00EA4041" w:rsidP="00EA4041">
      <w:pPr>
        <w:pStyle w:val="BodyText"/>
        <w:numPr>
          <w:ilvl w:val="0"/>
          <w:numId w:val="86"/>
        </w:numPr>
        <w:ind w:left="426" w:hanging="426"/>
        <w:rPr>
          <w:rStyle w:val="BodyTextChar"/>
          <w:rFonts w:cstheme="minorHAnsi"/>
          <w:lang w:eastAsia="en-GB"/>
        </w:rPr>
      </w:pPr>
      <w:r w:rsidRPr="003E7190">
        <w:rPr>
          <w:rStyle w:val="BodyTextChar"/>
          <w:rFonts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3AC75278" w14:textId="77777777" w:rsidR="00EA4041" w:rsidRPr="003E7190" w:rsidRDefault="00EA4041" w:rsidP="00EA4041">
      <w:pPr>
        <w:pStyle w:val="BodyText"/>
        <w:numPr>
          <w:ilvl w:val="0"/>
          <w:numId w:val="86"/>
        </w:numPr>
        <w:ind w:left="426" w:hanging="426"/>
        <w:rPr>
          <w:rFonts w:cstheme="minorHAnsi"/>
        </w:rPr>
      </w:pPr>
      <w:r w:rsidRPr="003E7190">
        <w:rPr>
          <w:rStyle w:val="BodyTextChar"/>
          <w:rFonts w:cstheme="minorHAnsi"/>
        </w:rPr>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0BB385E3" w14:textId="77777777" w:rsidR="00EA4041" w:rsidRPr="008E2ACA" w:rsidRDefault="00EA4041" w:rsidP="00EA4041">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p>
    <w:p w14:paraId="0124031A" w14:textId="0B1D9AA5" w:rsidR="00EA4041" w:rsidRPr="008E2ACA" w:rsidRDefault="00EA4041" w:rsidP="00EA4041">
      <w:pPr>
        <w:pStyle w:val="BodyText"/>
        <w:numPr>
          <w:ilvl w:val="0"/>
          <w:numId w:val="87"/>
        </w:numPr>
        <w:ind w:left="426" w:hanging="426"/>
      </w:pPr>
      <w:r w:rsidRPr="008E2ACA">
        <w:t xml:space="preserve">A human operator working in an </w:t>
      </w:r>
      <w:r w:rsidR="00D25D6C">
        <w:t>ROC</w:t>
      </w:r>
      <w:r w:rsidRPr="008E2ACA">
        <w:t xml:space="preserve">; </w:t>
      </w:r>
    </w:p>
    <w:p w14:paraId="5D97A14F" w14:textId="77777777" w:rsidR="00EA4041" w:rsidRPr="008E2ACA" w:rsidRDefault="00EA4041" w:rsidP="00EA4041">
      <w:pPr>
        <w:pStyle w:val="BodyText"/>
        <w:numPr>
          <w:ilvl w:val="0"/>
          <w:numId w:val="87"/>
        </w:numPr>
        <w:ind w:left="426" w:hanging="426"/>
      </w:pPr>
      <w:r w:rsidRPr="008E2ACA">
        <w:t xml:space="preserve">An on-board or remote automatic system; </w:t>
      </w:r>
    </w:p>
    <w:p w14:paraId="1D143BA1" w14:textId="77777777" w:rsidR="00EA4041" w:rsidRPr="008E2ACA" w:rsidRDefault="00EA4041" w:rsidP="00EA4041">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2C404BF5" w14:textId="77777777" w:rsidR="00EA4041" w:rsidRPr="008E2ACA" w:rsidRDefault="00EA4041" w:rsidP="00EA4041">
      <w:pPr>
        <w:pStyle w:val="BodyText"/>
      </w:pPr>
      <w:r w:rsidRPr="008E2ACA">
        <w:lastRenderedPageBreak/>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p>
    <w:p w14:paraId="39AEBFE2" w14:textId="77777777" w:rsidR="00EA4041" w:rsidRPr="008E2ACA" w:rsidRDefault="00EA4041" w:rsidP="00EA4041">
      <w:pPr>
        <w:pStyle w:val="BodyText"/>
        <w:numPr>
          <w:ilvl w:val="0"/>
          <w:numId w:val="88"/>
        </w:numPr>
        <w:ind w:left="426" w:hanging="426"/>
      </w:pPr>
      <w:r w:rsidRPr="008E2ACA">
        <w:t xml:space="preserve">Safe operating limits for sensor data where applicable; </w:t>
      </w:r>
    </w:p>
    <w:p w14:paraId="00041EB1" w14:textId="77777777" w:rsidR="00EA4041" w:rsidRPr="008E2ACA" w:rsidRDefault="00EA4041" w:rsidP="00EA4041">
      <w:pPr>
        <w:pStyle w:val="BodyText"/>
        <w:numPr>
          <w:ilvl w:val="0"/>
          <w:numId w:val="88"/>
        </w:numPr>
        <w:ind w:left="426" w:hanging="426"/>
      </w:pPr>
      <w:r w:rsidRPr="008E2ACA">
        <w:t xml:space="preserve">Permitted geographic area(s) and time window(s) for MASS operation; </w:t>
      </w:r>
    </w:p>
    <w:p w14:paraId="391A1AC2" w14:textId="77777777" w:rsidR="00EA4041" w:rsidRPr="008E2ACA" w:rsidRDefault="00EA4041" w:rsidP="00EA4041">
      <w:pPr>
        <w:pStyle w:val="BodyText"/>
        <w:numPr>
          <w:ilvl w:val="0"/>
          <w:numId w:val="88"/>
        </w:numPr>
        <w:ind w:left="426" w:hanging="426"/>
      </w:pPr>
      <w:r w:rsidRPr="008E2ACA">
        <w:t xml:space="preserve">Expected water depth in relation to geographic position and time; </w:t>
      </w:r>
    </w:p>
    <w:p w14:paraId="39814FA2" w14:textId="77777777" w:rsidR="00EA4041" w:rsidRPr="008E2ACA" w:rsidRDefault="00EA4041" w:rsidP="00EA4041">
      <w:pPr>
        <w:pStyle w:val="BodyText"/>
        <w:numPr>
          <w:ilvl w:val="0"/>
          <w:numId w:val="88"/>
        </w:numPr>
        <w:ind w:left="426" w:hanging="426"/>
      </w:pPr>
      <w:r w:rsidRPr="008E2ACA">
        <w:t xml:space="preserve">Expected water current or tidal stream speed and direction in relation to geographic position and time. </w:t>
      </w:r>
    </w:p>
    <w:p w14:paraId="30D8C24F" w14:textId="77777777" w:rsidR="00EA4041" w:rsidRPr="008E2ACA" w:rsidRDefault="00EA4041" w:rsidP="00EA4041">
      <w:pPr>
        <w:pStyle w:val="BodyText"/>
      </w:pPr>
      <w:r w:rsidRPr="008E2ACA">
        <w:t xml:space="preserve">Where applicable and deemed necessary the MASS is to be capable of de-conflicting the data presented by different sources (e.g. navigational data and sensor data). </w:t>
      </w:r>
    </w:p>
    <w:p w14:paraId="06A31CFB" w14:textId="77777777" w:rsidR="00EA4041" w:rsidRPr="008E2ACA" w:rsidRDefault="00EA4041" w:rsidP="00EA4041">
      <w:pPr>
        <w:pStyle w:val="BodyText"/>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265B41" w14:textId="77777777" w:rsidR="00425189" w:rsidRDefault="00425189" w:rsidP="00425189">
      <w:pPr>
        <w:pStyle w:val="Heading1"/>
      </w:pPr>
      <w:bookmarkStart w:id="60" w:name="_Toc178796413"/>
      <w:bookmarkStart w:id="61" w:name="_Toc178886892"/>
      <w:r w:rsidRPr="00425189">
        <w:t>MASS OPERATIONS</w:t>
      </w:r>
      <w:bookmarkEnd w:id="60"/>
      <w:bookmarkEnd w:id="61"/>
    </w:p>
    <w:p w14:paraId="36FC3C19" w14:textId="77777777" w:rsidR="00425189" w:rsidRDefault="00425189" w:rsidP="00425189">
      <w:pPr>
        <w:pStyle w:val="Heading1separationline"/>
      </w:pPr>
    </w:p>
    <w:p w14:paraId="18FAFFE4" w14:textId="389B8D4A" w:rsidR="00425189" w:rsidRDefault="005A5F74" w:rsidP="00425189">
      <w:pPr>
        <w:pStyle w:val="BodyText"/>
      </w:pPr>
      <w:commentRangeStart w:id="62"/>
      <w:r>
        <w:t>The Ecosystem – refers to Section 2 of the draft IMO MASS Code</w:t>
      </w:r>
    </w:p>
    <w:p w14:paraId="5281834C" w14:textId="6B99F39C" w:rsidR="005A5F74" w:rsidRDefault="005A5F74" w:rsidP="00425189">
      <w:pPr>
        <w:pStyle w:val="BodyText"/>
      </w:pPr>
      <w:r>
        <w:t>Implications / what has changed within a MASS ecosystem</w:t>
      </w:r>
      <w:commentRangeEnd w:id="62"/>
      <w:r w:rsidR="00CF29C0">
        <w:rPr>
          <w:rStyle w:val="CommentReference"/>
        </w:rPr>
        <w:commentReference w:id="62"/>
      </w:r>
    </w:p>
    <w:p w14:paraId="0666AED3" w14:textId="77777777" w:rsidR="00425189" w:rsidRDefault="00425189" w:rsidP="00425189">
      <w:pPr>
        <w:pStyle w:val="BodyText"/>
      </w:pPr>
    </w:p>
    <w:p w14:paraId="62BB595A" w14:textId="77777777" w:rsidR="00425189" w:rsidRDefault="00425189" w:rsidP="00425189">
      <w:pPr>
        <w:pStyle w:val="Heading2"/>
      </w:pPr>
      <w:bookmarkStart w:id="63" w:name="_Toc178796414"/>
      <w:bookmarkStart w:id="64" w:name="_Toc178886893"/>
      <w:r>
        <w:t>Navigation</w:t>
      </w:r>
      <w:bookmarkEnd w:id="63"/>
      <w:bookmarkEnd w:id="64"/>
    </w:p>
    <w:p w14:paraId="1A71AB54" w14:textId="77777777" w:rsidR="00425189" w:rsidRDefault="00425189" w:rsidP="00425189">
      <w:pPr>
        <w:pStyle w:val="Heading2separationline"/>
      </w:pPr>
    </w:p>
    <w:p w14:paraId="5A7B69B1" w14:textId="2C000723" w:rsidR="008C5DFB" w:rsidRPr="008E2ACA" w:rsidRDefault="008C5DFB" w:rsidP="008C5DFB">
      <w:pPr>
        <w:pStyle w:val="BodyText"/>
      </w:pPr>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w:t>
      </w:r>
      <w:proofErr w:type="spellStart"/>
      <w:r>
        <w:t>AtoN</w:t>
      </w:r>
      <w:proofErr w:type="spellEnd"/>
      <w:r>
        <w:t>, shore control station, traffic management additional VTS functionality) which must been taken into consideration.</w:t>
      </w:r>
      <w:r w:rsidR="00C072C2">
        <w:t xml:space="preserve"> Further details are provided in </w:t>
      </w:r>
      <w:commentRangeStart w:id="65"/>
      <w:r w:rsidR="00C072C2">
        <w:t xml:space="preserve">IALA G####.# Guidelines on the provision of </w:t>
      </w:r>
      <w:proofErr w:type="spellStart"/>
      <w:r w:rsidR="00C072C2">
        <w:t>AtoN</w:t>
      </w:r>
      <w:proofErr w:type="spellEnd"/>
      <w:r w:rsidR="00C072C2">
        <w:t xml:space="preserve"> to support a MASS environment</w:t>
      </w:r>
      <w:commentRangeEnd w:id="65"/>
      <w:r w:rsidR="00C072C2">
        <w:rPr>
          <w:rStyle w:val="CommentReference"/>
        </w:rPr>
        <w:commentReference w:id="65"/>
      </w:r>
      <w:r w:rsidR="00C072C2">
        <w:t xml:space="preserve">. </w:t>
      </w:r>
    </w:p>
    <w:p w14:paraId="1016625C" w14:textId="77777777" w:rsidR="006854A8" w:rsidRDefault="006854A8" w:rsidP="00425189">
      <w:pPr>
        <w:pStyle w:val="BodyText"/>
      </w:pPr>
    </w:p>
    <w:p w14:paraId="50CB4143" w14:textId="77777777" w:rsidR="00A915D9" w:rsidRPr="008E2ACA" w:rsidRDefault="00A915D9" w:rsidP="00A915D9">
      <w:pPr>
        <w:pStyle w:val="Heading3"/>
        <w:keepNext w:val="0"/>
        <w:keepLines w:val="0"/>
        <w:numPr>
          <w:ilvl w:val="2"/>
          <w:numId w:val="11"/>
        </w:numPr>
        <w:ind w:left="993" w:hanging="993"/>
      </w:pPr>
      <w:bookmarkStart w:id="66" w:name="_Toc98334472"/>
      <w:bookmarkStart w:id="67" w:name="_Toc111186851"/>
      <w:bookmarkStart w:id="68" w:name="_Toc178796415"/>
      <w:bookmarkStart w:id="69" w:name="_Toc178886894"/>
      <w:r w:rsidRPr="008E2ACA">
        <w:t>Functional objectives</w:t>
      </w:r>
      <w:bookmarkEnd w:id="66"/>
      <w:bookmarkEnd w:id="67"/>
      <w:bookmarkEnd w:id="68"/>
      <w:bookmarkEnd w:id="69"/>
    </w:p>
    <w:p w14:paraId="20939496" w14:textId="1642E427" w:rsidR="00A915D9" w:rsidRPr="008E2ACA" w:rsidRDefault="00A915D9" w:rsidP="00A915D9">
      <w:pPr>
        <w:pStyle w:val="BodyText"/>
      </w:pPr>
      <w:r w:rsidRPr="008E2ACA">
        <w:t xml:space="preserve">Navigational systems </w:t>
      </w:r>
      <w:r>
        <w:t>should</w:t>
      </w:r>
      <w:r w:rsidRPr="008E2ACA">
        <w:t xml:space="preserve"> identify all navigation hazards, fixed or mobile, and measure and interpret environmental data. </w:t>
      </w:r>
      <w:r w:rsidR="00C072C2">
        <w:t>Shore support is expected to be included, with implications for port and coastal authorities.  Examples include:</w:t>
      </w:r>
      <w:r>
        <w:t xml:space="preserve"> </w:t>
      </w:r>
    </w:p>
    <w:p w14:paraId="58B811E3" w14:textId="6AF1AEFA" w:rsidR="00A915D9" w:rsidRPr="008E2ACA" w:rsidRDefault="00A915D9" w:rsidP="00C072C2">
      <w:pPr>
        <w:pStyle w:val="ListBullet"/>
      </w:pPr>
      <w:r w:rsidRPr="008E2ACA">
        <w:t xml:space="preserve">MASS </w:t>
      </w:r>
      <w:r>
        <w:t>should</w:t>
      </w:r>
      <w:r w:rsidRPr="008E2ACA">
        <w:t xml:space="preserve"> be able to navigate to minimise risk of grounding, collision and environmental impact</w:t>
      </w:r>
      <w:r w:rsidR="00C072C2">
        <w:t>.</w:t>
      </w:r>
      <w:r w:rsidRPr="008E2ACA">
        <w:t xml:space="preserve"> </w:t>
      </w:r>
    </w:p>
    <w:p w14:paraId="289311AD" w14:textId="0DC6FA85" w:rsidR="00A915D9" w:rsidRPr="008E2ACA" w:rsidRDefault="00A915D9" w:rsidP="00C072C2">
      <w:pPr>
        <w:pStyle w:val="ListBullet"/>
      </w:pPr>
      <w:r w:rsidRPr="008E2ACA">
        <w:t>MASS</w:t>
      </w:r>
      <w:r>
        <w:t>, shore site control stations and VTS</w:t>
      </w:r>
      <w:r w:rsidRPr="008E2ACA">
        <w:t xml:space="preserve"> </w:t>
      </w:r>
      <w:r>
        <w:t>should</w:t>
      </w:r>
      <w:r w:rsidRPr="008E2ACA">
        <w:t xml:space="preserve"> be able to communicate its limitations and navigational intentions to other vessels. </w:t>
      </w:r>
    </w:p>
    <w:p w14:paraId="2D19D604" w14:textId="1B5F04C6" w:rsidR="00A915D9" w:rsidRPr="008E2ACA" w:rsidRDefault="00C072C2" w:rsidP="00C072C2">
      <w:pPr>
        <w:pStyle w:val="ListBullet"/>
      </w:pPr>
      <w:r>
        <w:t>t</w:t>
      </w:r>
      <w:r w:rsidR="00A915D9" w:rsidRPr="008E2ACA">
        <w:t xml:space="preserve">he navigational systems </w:t>
      </w:r>
      <w:r w:rsidR="00A915D9">
        <w:t>should</w:t>
      </w:r>
      <w:r w:rsidR="00A915D9" w:rsidRPr="008E2ACA">
        <w:t xml:space="preserve"> be designed and constructed to: </w:t>
      </w:r>
    </w:p>
    <w:p w14:paraId="53342BD2" w14:textId="014EDFC7" w:rsidR="00A915D9" w:rsidRPr="008E2ACA" w:rsidRDefault="00C072C2" w:rsidP="00C072C2">
      <w:pPr>
        <w:pStyle w:val="ListBullet"/>
        <w:tabs>
          <w:tab w:val="clear" w:pos="360"/>
          <w:tab w:val="num" w:pos="720"/>
        </w:tabs>
        <w:ind w:left="720"/>
      </w:pPr>
      <w:r>
        <w:t>e</w:t>
      </w:r>
      <w:r w:rsidR="00A915D9" w:rsidRPr="008E2ACA">
        <w:t xml:space="preserve">nable their operation in all Reasonably Foreseeable Operating Conditions; </w:t>
      </w:r>
    </w:p>
    <w:p w14:paraId="1382055D" w14:textId="7DB9722B" w:rsidR="00A915D9" w:rsidRPr="008E2ACA" w:rsidRDefault="00C072C2" w:rsidP="00C072C2">
      <w:pPr>
        <w:pStyle w:val="ListBullet"/>
        <w:tabs>
          <w:tab w:val="clear" w:pos="360"/>
          <w:tab w:val="num" w:pos="720"/>
        </w:tabs>
        <w:ind w:left="720"/>
      </w:pPr>
      <w:r>
        <w:t>o</w:t>
      </w:r>
      <w:r w:rsidR="00A915D9" w:rsidRPr="008E2ACA">
        <w:t xml:space="preserve">perate in a predictable manner with a level of integrity commensurate with operational and safety requirements; </w:t>
      </w:r>
    </w:p>
    <w:p w14:paraId="7E146DBD" w14:textId="043B3853" w:rsidR="00A915D9" w:rsidRPr="008E2ACA" w:rsidRDefault="00C072C2" w:rsidP="00C072C2">
      <w:pPr>
        <w:pStyle w:val="ListBullet"/>
        <w:tabs>
          <w:tab w:val="clear" w:pos="360"/>
          <w:tab w:val="num" w:pos="720"/>
        </w:tabs>
        <w:ind w:left="720"/>
      </w:pPr>
      <w:r>
        <w:t>m</w:t>
      </w:r>
      <w:r w:rsidR="00A915D9" w:rsidRPr="008E2ACA">
        <w:t xml:space="preserve">eet requirements for watertight, weathertight and fire integrity; </w:t>
      </w:r>
    </w:p>
    <w:p w14:paraId="70C2EB43" w14:textId="06326AF7" w:rsidR="00A915D9" w:rsidRPr="008E2ACA" w:rsidRDefault="00C072C2" w:rsidP="00C072C2">
      <w:pPr>
        <w:pStyle w:val="ListBullet"/>
        <w:tabs>
          <w:tab w:val="clear" w:pos="360"/>
          <w:tab w:val="num" w:pos="720"/>
        </w:tabs>
        <w:ind w:left="720"/>
      </w:pPr>
      <w:r>
        <w:t>m</w:t>
      </w:r>
      <w:r w:rsidR="00A915D9" w:rsidRPr="008E2ACA">
        <w:t xml:space="preserve">inimise the risk of initiating fire and explosion; (e) Enable the maintenance and repair in accordance with the maintenance philosophy. </w:t>
      </w:r>
    </w:p>
    <w:p w14:paraId="40C88B63" w14:textId="77777777" w:rsidR="00753B2B" w:rsidRPr="008E2ACA" w:rsidRDefault="00753B2B" w:rsidP="00753B2B">
      <w:pPr>
        <w:pStyle w:val="Heading3"/>
        <w:keepNext w:val="0"/>
        <w:keepLines w:val="0"/>
        <w:numPr>
          <w:ilvl w:val="2"/>
          <w:numId w:val="11"/>
        </w:numPr>
        <w:ind w:left="993" w:hanging="993"/>
      </w:pPr>
      <w:bookmarkStart w:id="70" w:name="_Toc98334473"/>
      <w:bookmarkStart w:id="71" w:name="_Toc111186852"/>
      <w:bookmarkStart w:id="72" w:name="_Toc178796416"/>
      <w:bookmarkStart w:id="73" w:name="_Toc178886895"/>
      <w:r w:rsidRPr="008E2ACA">
        <w:t>Performance requirements</w:t>
      </w:r>
      <w:bookmarkEnd w:id="70"/>
      <w:bookmarkEnd w:id="71"/>
      <w:bookmarkEnd w:id="72"/>
      <w:bookmarkEnd w:id="73"/>
    </w:p>
    <w:p w14:paraId="68983DF0" w14:textId="77777777" w:rsidR="00753B2B" w:rsidRPr="008E2ACA" w:rsidRDefault="00753B2B" w:rsidP="00753B2B">
      <w:pPr>
        <w:pStyle w:val="BodyText"/>
      </w:pPr>
      <w:r w:rsidRPr="008E2ACA">
        <w:lastRenderedPageBreak/>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338D0C63" w14:textId="77777777" w:rsidR="00753B2B" w:rsidRPr="008E2ACA" w:rsidRDefault="00753B2B" w:rsidP="00753B2B">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w:t>
      </w:r>
      <w:proofErr w:type="spellStart"/>
      <w:r>
        <w:t>AtoN</w:t>
      </w:r>
      <w:proofErr w:type="spellEnd"/>
      <w:r>
        <w:t>.</w:t>
      </w:r>
      <w:r w:rsidRPr="008E2ACA">
        <w:t xml:space="preserve"> </w:t>
      </w:r>
    </w:p>
    <w:p w14:paraId="4520F088" w14:textId="77777777" w:rsidR="00753B2B" w:rsidRPr="008E2ACA" w:rsidRDefault="00753B2B" w:rsidP="00753B2B">
      <w:pPr>
        <w:pStyle w:val="BodyText"/>
      </w:pPr>
      <w:r w:rsidRPr="008E2ACA">
        <w:t xml:space="preserve">Ambient conditions </w:t>
      </w:r>
      <w:r>
        <w:t>should</w:t>
      </w:r>
      <w:r w:rsidRPr="008E2ACA">
        <w:t xml:space="preserve"> be controlled, where required, to suit the operating environment and the navigation system requirements</w:t>
      </w:r>
    </w:p>
    <w:p w14:paraId="1BB85E96" w14:textId="77777777" w:rsidR="00753B2B" w:rsidRPr="008E2ACA" w:rsidRDefault="00753B2B" w:rsidP="00753B2B">
      <w:pPr>
        <w:pStyle w:val="BodyText"/>
      </w:pPr>
      <w:r w:rsidRPr="008E2ACA">
        <w:t xml:space="preserve">The MASS </w:t>
      </w:r>
      <w:r>
        <w:t>should</w:t>
      </w:r>
      <w:r w:rsidRPr="008E2ACA">
        <w:t>:</w:t>
      </w:r>
    </w:p>
    <w:p w14:paraId="0B11576B" w14:textId="1546009F" w:rsidR="00753B2B" w:rsidRPr="008E2ACA" w:rsidRDefault="00C072C2" w:rsidP="00753B2B">
      <w:pPr>
        <w:pStyle w:val="BodyText"/>
        <w:numPr>
          <w:ilvl w:val="0"/>
          <w:numId w:val="92"/>
        </w:numPr>
        <w:ind w:left="567" w:hanging="567"/>
      </w:pPr>
      <w:r>
        <w:t>b</w:t>
      </w:r>
      <w:r w:rsidR="00753B2B" w:rsidRPr="008E2ACA">
        <w:t xml:space="preserve">e provided with appropriate sensors and processing equipment to adequately measure, analyse, assess, display and record fixed and mobile hazards in its physical environment for the conduct of safe navigation. </w:t>
      </w:r>
    </w:p>
    <w:p w14:paraId="33535CD1" w14:textId="00BE4CF6" w:rsidR="00753B2B" w:rsidRPr="008E2ACA" w:rsidRDefault="00C072C2" w:rsidP="00753B2B">
      <w:pPr>
        <w:pStyle w:val="BodyText"/>
        <w:numPr>
          <w:ilvl w:val="0"/>
          <w:numId w:val="92"/>
        </w:numPr>
        <w:ind w:left="567" w:hanging="567"/>
      </w:pPr>
      <w:r>
        <w:t>h</w:t>
      </w:r>
      <w:r w:rsidR="00753B2B" w:rsidRPr="008E2ACA">
        <w:t>ave a means to measure its depth (where applicable), direction and speed</w:t>
      </w:r>
    </w:p>
    <w:p w14:paraId="201C9991" w14:textId="562B8AA5" w:rsidR="00753B2B" w:rsidRPr="008E2ACA" w:rsidRDefault="00C072C2" w:rsidP="00753B2B">
      <w:pPr>
        <w:pStyle w:val="BodyText"/>
        <w:numPr>
          <w:ilvl w:val="0"/>
          <w:numId w:val="92"/>
        </w:numPr>
        <w:ind w:left="567" w:hanging="567"/>
      </w:pPr>
      <w:r>
        <w:t>h</w:t>
      </w:r>
      <w:r w:rsidR="00753B2B" w:rsidRPr="008E2ACA">
        <w:t>ave a means to display its manoeuvring limitations.</w:t>
      </w:r>
    </w:p>
    <w:p w14:paraId="043C08C6" w14:textId="2E9A3B20" w:rsidR="00753B2B" w:rsidRPr="008E2ACA" w:rsidRDefault="00C072C2" w:rsidP="00753B2B">
      <w:pPr>
        <w:pStyle w:val="BodyText"/>
        <w:numPr>
          <w:ilvl w:val="0"/>
          <w:numId w:val="92"/>
        </w:numPr>
        <w:ind w:left="567" w:hanging="567"/>
      </w:pPr>
      <w:r>
        <w:t>h</w:t>
      </w:r>
      <w:r w:rsidR="00753B2B" w:rsidRPr="008E2ACA">
        <w:t xml:space="preserve">ave a means to control its illuminated appearance. </w:t>
      </w:r>
    </w:p>
    <w:p w14:paraId="0E295725" w14:textId="74E462E0" w:rsidR="00753B2B" w:rsidRPr="008E2ACA" w:rsidRDefault="00C072C2" w:rsidP="00753B2B">
      <w:pPr>
        <w:pStyle w:val="BodyText"/>
        <w:numPr>
          <w:ilvl w:val="0"/>
          <w:numId w:val="92"/>
        </w:numPr>
        <w:ind w:left="567" w:hanging="567"/>
      </w:pPr>
      <w:r>
        <w:t>h</w:t>
      </w:r>
      <w:r w:rsidR="00753B2B" w:rsidRPr="008E2ACA">
        <w:t xml:space="preserve">ave a means to communicate with other vessels. </w:t>
      </w:r>
    </w:p>
    <w:p w14:paraId="6300D74B" w14:textId="6B1E27D6" w:rsidR="00753B2B" w:rsidRPr="008E2ACA" w:rsidRDefault="00C072C2" w:rsidP="00753B2B">
      <w:pPr>
        <w:pStyle w:val="BodyText"/>
        <w:numPr>
          <w:ilvl w:val="0"/>
          <w:numId w:val="92"/>
        </w:numPr>
        <w:ind w:left="567" w:hanging="567"/>
      </w:pPr>
      <w:r>
        <w:t>h</w:t>
      </w:r>
      <w:r w:rsidR="00753B2B" w:rsidRPr="008E2ACA">
        <w:t xml:space="preserve">ave a means to alert other vessels that it is in distress. </w:t>
      </w:r>
    </w:p>
    <w:p w14:paraId="32504292" w14:textId="5162D3C1" w:rsidR="00753B2B" w:rsidRPr="008E2ACA" w:rsidRDefault="00C072C2" w:rsidP="00753B2B">
      <w:pPr>
        <w:pStyle w:val="BodyText"/>
        <w:numPr>
          <w:ilvl w:val="0"/>
          <w:numId w:val="92"/>
        </w:numPr>
        <w:ind w:left="567" w:hanging="567"/>
      </w:pPr>
      <w:r>
        <w:t>b</w:t>
      </w:r>
      <w:r w:rsidR="00753B2B" w:rsidRPr="008E2ACA">
        <w:t xml:space="preserve">e fitted with systems in order to receive, transmit, record and analyse navigation data, in recognised formats, relevant to safe navigation, for the duration of the mission. These systems </w:t>
      </w:r>
      <w:r w:rsidR="00753B2B">
        <w:t>should</w:t>
      </w:r>
      <w:r w:rsidR="00753B2B" w:rsidRPr="008E2ACA">
        <w:t xml:space="preserve"> be protected against unauthorised access. </w:t>
      </w:r>
    </w:p>
    <w:p w14:paraId="4C16AB36" w14:textId="1E2CF479" w:rsidR="00753B2B" w:rsidRPr="008E2ACA" w:rsidRDefault="00C072C2" w:rsidP="00753B2B">
      <w:pPr>
        <w:pStyle w:val="BodyText"/>
        <w:numPr>
          <w:ilvl w:val="0"/>
          <w:numId w:val="92"/>
        </w:numPr>
        <w:ind w:left="567" w:hanging="567"/>
      </w:pPr>
      <w:r>
        <w:t>b</w:t>
      </w:r>
      <w:r w:rsidR="00753B2B" w:rsidRPr="008E2ACA">
        <w:t xml:space="preserve">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1CB31E18" w14:textId="05CE037B" w:rsidR="00753B2B" w:rsidRPr="008E2ACA" w:rsidRDefault="00C072C2" w:rsidP="00753B2B">
      <w:pPr>
        <w:pStyle w:val="BodyText"/>
        <w:numPr>
          <w:ilvl w:val="0"/>
          <w:numId w:val="92"/>
        </w:numPr>
        <w:ind w:left="567" w:hanging="567"/>
      </w:pPr>
      <w:r>
        <w:t>b</w:t>
      </w:r>
      <w:r w:rsidR="00753B2B" w:rsidRPr="008E2ACA">
        <w:t xml:space="preserve">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1E9652A4" w14:textId="4AF15E39" w:rsidR="00753B2B" w:rsidRPr="008E2ACA" w:rsidRDefault="00C072C2" w:rsidP="00753B2B">
      <w:pPr>
        <w:pStyle w:val="BodyText"/>
        <w:numPr>
          <w:ilvl w:val="0"/>
          <w:numId w:val="92"/>
        </w:numPr>
        <w:ind w:left="567" w:hanging="567"/>
      </w:pPr>
      <w:r>
        <w:t>b</w:t>
      </w:r>
      <w:r w:rsidR="00753B2B" w:rsidRPr="008E2ACA">
        <w:t xml:space="preserve">y day and night, in all weathers, </w:t>
      </w:r>
      <w:r w:rsidR="00753B2B">
        <w:t>should</w:t>
      </w:r>
      <w:r w:rsidR="00753B2B" w:rsidRPr="008E2ACA">
        <w:t xml:space="preserve"> be able to detect the presence of nearby vessels, monitor their speed and direction and take measures as required to avoid a collision</w:t>
      </w:r>
      <w:r w:rsidR="00753B2B">
        <w:t>, with support from shores site systems when appropriate</w:t>
      </w:r>
      <w:r w:rsidR="00753B2B" w:rsidRPr="008E2ACA">
        <w:t xml:space="preserve">. </w:t>
      </w:r>
    </w:p>
    <w:p w14:paraId="07ED21D7" w14:textId="41D21F6C" w:rsidR="00753B2B" w:rsidRPr="008E2ACA" w:rsidRDefault="00C072C2" w:rsidP="00753B2B">
      <w:pPr>
        <w:pStyle w:val="BodyText"/>
        <w:numPr>
          <w:ilvl w:val="0"/>
          <w:numId w:val="92"/>
        </w:numPr>
        <w:ind w:left="567" w:hanging="567"/>
      </w:pPr>
      <w:r>
        <w:t>a</w:t>
      </w:r>
      <w:r w:rsidR="00753B2B" w:rsidRPr="008E2ACA">
        <w:t xml:space="preserve">lways have sufficient power and a means of manoeuvring available to ensure proper control. </w:t>
      </w:r>
    </w:p>
    <w:p w14:paraId="2F37FACA" w14:textId="77777777" w:rsidR="00753B2B" w:rsidRPr="008E2ACA" w:rsidRDefault="00753B2B" w:rsidP="00753B2B">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119CEE61" w14:textId="77777777" w:rsidR="00753B2B" w:rsidRPr="008E2ACA" w:rsidRDefault="00753B2B" w:rsidP="00753B2B">
      <w:pPr>
        <w:pStyle w:val="BodyText"/>
        <w:ind w:left="360"/>
      </w:pPr>
      <w:r w:rsidRPr="008E2ACA">
        <w:t xml:space="preserve">Equipment necessary for the safety of navigation </w:t>
      </w:r>
      <w:r>
        <w:t>should</w:t>
      </w:r>
      <w:r w:rsidRPr="008E2ACA">
        <w:t xml:space="preserve"> be capable of being safely accessed for the purpose of repair and routine maintenance. </w:t>
      </w:r>
    </w:p>
    <w:p w14:paraId="4C71AE4B" w14:textId="0771CC68" w:rsidR="00753B2B" w:rsidRPr="008E2ACA" w:rsidRDefault="00753B2B" w:rsidP="00753B2B">
      <w:pPr>
        <w:pStyle w:val="BodyText"/>
      </w:pPr>
      <w:r w:rsidRPr="008E2ACA">
        <w:t xml:space="preserve">The </w:t>
      </w:r>
      <w:r>
        <w:t xml:space="preserve">Shore </w:t>
      </w:r>
      <w:r w:rsidR="00E62B84">
        <w:t xml:space="preserve">side </w:t>
      </w:r>
      <w:r>
        <w:t xml:space="preserve">systems and </w:t>
      </w:r>
      <w:proofErr w:type="spellStart"/>
      <w:r>
        <w:t>AtoN</w:t>
      </w:r>
      <w:proofErr w:type="spellEnd"/>
      <w:r w:rsidRPr="008E2ACA">
        <w:t xml:space="preserve"> </w:t>
      </w:r>
      <w:r>
        <w:t>should</w:t>
      </w:r>
      <w:r w:rsidRPr="008E2ACA">
        <w:t>:</w:t>
      </w:r>
    </w:p>
    <w:p w14:paraId="40384FC8" w14:textId="33BB6615" w:rsidR="00753B2B" w:rsidRDefault="006D5C14" w:rsidP="00C072C2">
      <w:pPr>
        <w:pStyle w:val="BodyText"/>
        <w:numPr>
          <w:ilvl w:val="0"/>
          <w:numId w:val="287"/>
        </w:numPr>
        <w:ind w:left="360"/>
      </w:pPr>
      <w:r>
        <w:t xml:space="preserve">Use </w:t>
      </w:r>
      <w:r w:rsidR="00753B2B">
        <w:t>ship and shore sensors to gain a sufficient operational picture.</w:t>
      </w:r>
    </w:p>
    <w:p w14:paraId="4B599202" w14:textId="3748053A" w:rsidR="00753B2B" w:rsidRDefault="00753B2B" w:rsidP="00C072C2">
      <w:pPr>
        <w:pStyle w:val="BodyText"/>
        <w:numPr>
          <w:ilvl w:val="0"/>
          <w:numId w:val="287"/>
        </w:numPr>
        <w:ind w:left="567" w:hanging="567"/>
      </w:pPr>
      <w:r>
        <w:t>Support MASS to gain a sufficient operational picture</w:t>
      </w:r>
      <w:r w:rsidRPr="008E2ACA">
        <w:t>.</w:t>
      </w:r>
    </w:p>
    <w:p w14:paraId="46433536" w14:textId="60FD547D" w:rsidR="00753B2B" w:rsidRDefault="008C40FA" w:rsidP="00C072C2">
      <w:pPr>
        <w:pStyle w:val="BodyText"/>
        <w:numPr>
          <w:ilvl w:val="0"/>
          <w:numId w:val="287"/>
        </w:numPr>
        <w:ind w:left="567" w:hanging="567"/>
      </w:pPr>
      <w:r>
        <w:t xml:space="preserve">Predict </w:t>
      </w:r>
      <w:r w:rsidR="00753B2B">
        <w:t xml:space="preserve">danger of collision, grounding etc. assessment </w:t>
      </w:r>
    </w:p>
    <w:p w14:paraId="1B5D3455" w14:textId="719F381E" w:rsidR="00753B2B" w:rsidRDefault="00753B2B" w:rsidP="00C072C2">
      <w:pPr>
        <w:pStyle w:val="BodyText"/>
        <w:numPr>
          <w:ilvl w:val="0"/>
          <w:numId w:val="287"/>
        </w:numPr>
        <w:ind w:left="567" w:hanging="567"/>
      </w:pPr>
      <w:r>
        <w:t xml:space="preserve">Support MASS collision avoidance operations </w:t>
      </w:r>
    </w:p>
    <w:p w14:paraId="61AD60F1" w14:textId="77777777" w:rsidR="00753B2B" w:rsidRPr="008E2ACA" w:rsidRDefault="00753B2B" w:rsidP="00C072C2">
      <w:pPr>
        <w:pStyle w:val="BodyText"/>
        <w:numPr>
          <w:ilvl w:val="0"/>
          <w:numId w:val="287"/>
        </w:numPr>
        <w:ind w:left="567" w:hanging="567"/>
      </w:pPr>
      <w:r>
        <w:t>Support for uncontrollable MASS.</w:t>
      </w:r>
    </w:p>
    <w:p w14:paraId="4463050A" w14:textId="73C4D3F4" w:rsidR="006854A8" w:rsidRDefault="006854A8" w:rsidP="00C072C2">
      <w:pPr>
        <w:pStyle w:val="Heading3"/>
      </w:pPr>
      <w:bookmarkStart w:id="74" w:name="_Toc178796417"/>
      <w:bookmarkStart w:id="75" w:name="_Toc178886896"/>
      <w:proofErr w:type="spellStart"/>
      <w:r>
        <w:lastRenderedPageBreak/>
        <w:t>Colregs</w:t>
      </w:r>
      <w:bookmarkEnd w:id="74"/>
      <w:bookmarkEnd w:id="75"/>
      <w:proofErr w:type="spellEnd"/>
    </w:p>
    <w:p w14:paraId="2B34B1D9" w14:textId="77777777" w:rsidR="006854A8" w:rsidRPr="008E2ACA" w:rsidRDefault="006854A8" w:rsidP="006854A8">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del w:id="76" w:author="Jillian Carson-Jackson" w:date="2024-10-02T21:16:00Z" w16du:dateUtc="2024-10-02T11:16:00Z">
        <w:r w:rsidRPr="008E2ACA" w:rsidDel="005E29A4">
          <w:rPr>
            <w:rFonts w:ascii="Calibri" w:hAnsi="Calibri" w:cs="Calibri"/>
            <w:color w:val="221E1F"/>
          </w:rPr>
          <w:delText xml:space="preserve"> </w:delText>
        </w:r>
      </w:del>
      <w:r w:rsidRPr="008E2ACA">
        <w:rPr>
          <w:rFonts w:ascii="Calibri" w:hAnsi="Calibri" w:cs="Calibri"/>
          <w:color w:val="221E1F"/>
        </w:rPr>
        <w:t xml:space="preserve">compliance with COLREGS. </w:t>
      </w:r>
    </w:p>
    <w:p w14:paraId="1F979CD6" w14:textId="77777777" w:rsidR="006854A8" w:rsidRDefault="006854A8" w:rsidP="006854A8">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00CE987E" w14:textId="36163878" w:rsidR="005B4A59" w:rsidRPr="008E2ACA" w:rsidRDefault="005B4A59" w:rsidP="006854A8">
      <w:pPr>
        <w:pStyle w:val="BodyText"/>
        <w:rPr>
          <w:rFonts w:ascii="Calibri" w:hAnsi="Calibri" w:cs="Calibri"/>
          <w:color w:val="221E1F"/>
        </w:rPr>
      </w:pPr>
      <w:r>
        <w:rPr>
          <w:rFonts w:ascii="Calibri" w:hAnsi="Calibri" w:cs="Calibri"/>
          <w:color w:val="221E1F"/>
        </w:rPr>
        <w:t xml:space="preserve">From a port and coastal authority perspective, it can be anticipated that MASS vessels will interact with each other, and with traditional vessels, according to COLREGS.  </w:t>
      </w:r>
    </w:p>
    <w:p w14:paraId="3639D988" w14:textId="781EBABC" w:rsidR="004B31ED" w:rsidRDefault="004B31ED" w:rsidP="005B4A59">
      <w:pPr>
        <w:pStyle w:val="Heading2"/>
      </w:pPr>
      <w:bookmarkStart w:id="77" w:name="_Toc111186860"/>
      <w:bookmarkStart w:id="78" w:name="_Toc178796418"/>
      <w:bookmarkStart w:id="79" w:name="_Toc178886897"/>
      <w:r>
        <w:t xml:space="preserve">Remote </w:t>
      </w:r>
      <w:r w:rsidR="00D97D57">
        <w:t>Operation</w:t>
      </w:r>
      <w:r>
        <w:t xml:space="preserve"> Centres</w:t>
      </w:r>
      <w:bookmarkEnd w:id="77"/>
      <w:bookmarkEnd w:id="78"/>
      <w:bookmarkEnd w:id="79"/>
    </w:p>
    <w:p w14:paraId="645B1989" w14:textId="77777777" w:rsidR="004B31ED" w:rsidRDefault="004B31ED" w:rsidP="004B31ED">
      <w:pPr>
        <w:pStyle w:val="Heading2separationline"/>
      </w:pPr>
    </w:p>
    <w:p w14:paraId="206F1BC8" w14:textId="0BB8C3A2" w:rsidR="004B31ED" w:rsidRPr="008E2ACA" w:rsidRDefault="008C40FA" w:rsidP="004B31ED">
      <w:pPr>
        <w:pStyle w:val="BodyText"/>
      </w:pPr>
      <w:r>
        <w:t xml:space="preserve">Port and Coastal Authorities should be aware of the </w:t>
      </w:r>
      <w:r w:rsidR="003C69A1">
        <w:t>role of</w:t>
      </w:r>
      <w:r w:rsidRPr="008E2ACA">
        <w:t xml:space="preserve"> </w:t>
      </w:r>
      <w:r w:rsidR="00A37BA5">
        <w:t>ROC</w:t>
      </w:r>
      <w:r w:rsidR="003C69A1">
        <w:t xml:space="preserve">s in the operation of MASS.  The </w:t>
      </w:r>
      <w:r w:rsidR="00A37BA5">
        <w:t>ROC</w:t>
      </w:r>
      <w:r w:rsidR="004B31ED" w:rsidRPr="008E2ACA">
        <w:t xml:space="preserve"> is the set or system of equipment and control units that are needed at the site or sites where safe and effective remote command, control and/or monitoring of the MASS, or several MASS, is conducted. </w:t>
      </w:r>
    </w:p>
    <w:p w14:paraId="61899DF9" w14:textId="60A581E6" w:rsidR="004B31ED" w:rsidRPr="008E2ACA" w:rsidRDefault="004B31ED" w:rsidP="004B31ED">
      <w:pPr>
        <w:pStyle w:val="BodyText"/>
      </w:pPr>
      <w:r w:rsidRPr="008E2ACA">
        <w:t xml:space="preserve">The </w:t>
      </w:r>
      <w:r w:rsidR="00A37BA5">
        <w:t>ROC</w:t>
      </w:r>
      <w:r w:rsidRPr="008E2ACA">
        <w:t xml:space="preserve"> enables the command and control of the MASS. The </w:t>
      </w:r>
      <w:r w:rsidR="00A37BA5">
        <w:t>ROC</w:t>
      </w:r>
      <w:r w:rsidRPr="008E2ACA">
        <w:t xml:space="preserve"> may be located afloat on a separate ship or ashore. The </w:t>
      </w:r>
      <w:r w:rsidR="00A37BA5">
        <w:t>ROC</w:t>
      </w:r>
      <w:r w:rsidRPr="008E2ACA">
        <w:t xml:space="preserve"> may also interface with other </w:t>
      </w:r>
      <w:r w:rsidR="00A37BA5">
        <w:t>ROC</w:t>
      </w:r>
      <w:r w:rsidRPr="008E2ACA">
        <w:t>s that are separately located; the risk assessment w</w:t>
      </w:r>
      <w:r>
        <w:t>ould</w:t>
      </w:r>
      <w:r w:rsidRPr="008E2ACA">
        <w:t xml:space="preserve"> indicate which </w:t>
      </w:r>
      <w:r w:rsidR="00A37BA5">
        <w:t>ROC</w:t>
      </w:r>
      <w:r w:rsidRPr="008E2ACA">
        <w:t xml:space="preserve"> has responsibility for a MASS at a specific time. </w:t>
      </w:r>
    </w:p>
    <w:p w14:paraId="777E3CE2" w14:textId="19DB6F30" w:rsidR="004B31ED" w:rsidRDefault="004B31ED" w:rsidP="004B31ED">
      <w:pPr>
        <w:pStyle w:val="BodyText"/>
      </w:pPr>
      <w:r w:rsidRPr="008E2ACA">
        <w:t xml:space="preserve">The </w:t>
      </w:r>
      <w:r w:rsidR="00A37BA5">
        <w:t>ROC</w:t>
      </w:r>
      <w:r w:rsidRPr="008E2ACA">
        <w:t xml:space="preserve"> may be a fixed stationary installation, or fitted within a highly modular and portable unit, either of which may be controlling MASS from an </w:t>
      </w:r>
      <w:r w:rsidR="00A37BA5">
        <w:t>ROC</w:t>
      </w:r>
      <w:r w:rsidRPr="008E2ACA">
        <w:t xml:space="preserve">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w:t>
      </w:r>
      <w:r w:rsidR="00A37BA5">
        <w:t>ROC</w:t>
      </w:r>
      <w:r w:rsidRPr="008E2ACA">
        <w:t xml:space="preserve">s is an important matter for the international community and owners/operators should take this into account in the development of their operational procedures. </w:t>
      </w:r>
    </w:p>
    <w:p w14:paraId="3DB98DA7" w14:textId="531EA431" w:rsidR="004B31ED" w:rsidRPr="008C6088" w:rsidRDefault="004B31ED" w:rsidP="004B31ED">
      <w:pPr>
        <w:pStyle w:val="Heading3"/>
        <w:keepNext w:val="0"/>
        <w:keepLines w:val="0"/>
        <w:numPr>
          <w:ilvl w:val="2"/>
          <w:numId w:val="11"/>
        </w:numPr>
        <w:ind w:left="993" w:hanging="993"/>
      </w:pPr>
      <w:bookmarkStart w:id="80" w:name="_Toc98334485"/>
      <w:bookmarkStart w:id="81" w:name="_Toc111186863"/>
      <w:bookmarkStart w:id="82" w:name="_Toc178796421"/>
      <w:bookmarkStart w:id="83" w:name="_Toc178886898"/>
      <w:r w:rsidRPr="008E2ACA">
        <w:t xml:space="preserve">Responsibility of the </w:t>
      </w:r>
      <w:r w:rsidR="00A37BA5">
        <w:t>ROC</w:t>
      </w:r>
      <w:r w:rsidRPr="008C6088">
        <w:t xml:space="preserve"> </w:t>
      </w:r>
      <w:r w:rsidRPr="008E2ACA">
        <w:t>Operator Within an Operational Hierarchy</w:t>
      </w:r>
      <w:bookmarkEnd w:id="80"/>
      <w:bookmarkEnd w:id="81"/>
      <w:bookmarkEnd w:id="82"/>
      <w:bookmarkEnd w:id="83"/>
      <w:r w:rsidRPr="008E2ACA">
        <w:t xml:space="preserve"> </w:t>
      </w:r>
    </w:p>
    <w:p w14:paraId="0EE4D39E" w14:textId="5F0C83CA" w:rsidR="006C7AB0" w:rsidRDefault="005B4A59" w:rsidP="004B31ED">
      <w:pPr>
        <w:pStyle w:val="BodyText"/>
        <w:rPr>
          <w:rFonts w:cstheme="minorHAnsi"/>
        </w:rPr>
      </w:pPr>
      <w:r>
        <w:rPr>
          <w:rFonts w:cstheme="minorHAnsi"/>
        </w:rPr>
        <w:t xml:space="preserve">It is highlighted the VTS is not the same as an </w:t>
      </w:r>
      <w:r w:rsidR="00A37BA5">
        <w:rPr>
          <w:rFonts w:cstheme="minorHAnsi"/>
        </w:rPr>
        <w:t>ROC</w:t>
      </w:r>
      <w:r>
        <w:rPr>
          <w:rFonts w:cstheme="minorHAnsi"/>
        </w:rPr>
        <w:t xml:space="preserve"> Operator, and VTS will not take over </w:t>
      </w:r>
      <w:r w:rsidR="00A37BA5">
        <w:rPr>
          <w:rFonts w:cstheme="minorHAnsi"/>
        </w:rPr>
        <w:t>ROC</w:t>
      </w:r>
      <w:r>
        <w:rPr>
          <w:rFonts w:cstheme="minorHAnsi"/>
        </w:rPr>
        <w:t xml:space="preserve"> duti</w:t>
      </w:r>
      <w:r w:rsidR="006C7AB0">
        <w:rPr>
          <w:rFonts w:cstheme="minorHAnsi"/>
        </w:rPr>
        <w:t xml:space="preserve">es.  However, the </w:t>
      </w:r>
      <w:r w:rsidR="00A37BA5">
        <w:rPr>
          <w:rFonts w:cstheme="minorHAnsi"/>
        </w:rPr>
        <w:t>ROC</w:t>
      </w:r>
      <w:r w:rsidR="006C7AB0">
        <w:rPr>
          <w:rFonts w:cstheme="minorHAnsi"/>
        </w:rPr>
        <w:t xml:space="preserve"> operator would be expected to comply with the requirements identified by the port and coastal authority, as per SOLAS Chapter V Regulation 11 (aids to navigation ) and Regulation 12 (VTS).  </w:t>
      </w:r>
    </w:p>
    <w:p w14:paraId="02D41157" w14:textId="77777777" w:rsidR="00F97C7F" w:rsidRDefault="00F97C7F" w:rsidP="004B31ED">
      <w:pPr>
        <w:pStyle w:val="BodyText"/>
        <w:rPr>
          <w:rFonts w:cstheme="minorHAnsi"/>
        </w:rPr>
      </w:pPr>
      <w:r>
        <w:rPr>
          <w:rFonts w:cstheme="minorHAnsi"/>
        </w:rPr>
        <w:t xml:space="preserve">Detailed information on the interaction of MASS within a VTS area is included in </w:t>
      </w:r>
      <w:commentRangeStart w:id="84"/>
      <w:r>
        <w:rPr>
          <w:rFonts w:cstheme="minorHAnsi"/>
        </w:rPr>
        <w:t>IALA G ####.# VTS Interaction with a Mix of Vessels including MASS</w:t>
      </w:r>
      <w:commentRangeEnd w:id="84"/>
      <w:r>
        <w:rPr>
          <w:rStyle w:val="CommentReference"/>
        </w:rPr>
        <w:commentReference w:id="84"/>
      </w:r>
      <w:r>
        <w:rPr>
          <w:rFonts w:cstheme="minorHAnsi"/>
        </w:rPr>
        <w:t xml:space="preserve">.  </w:t>
      </w:r>
    </w:p>
    <w:p w14:paraId="127C177D" w14:textId="7E28CD12" w:rsidR="004B31ED" w:rsidRPr="008E2ACA" w:rsidRDefault="004B31ED" w:rsidP="004B31ED">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w:t>
      </w:r>
      <w:r w:rsidR="00A37BA5">
        <w:rPr>
          <w:rFonts w:cstheme="minorHAnsi"/>
        </w:rPr>
        <w:t>ROC</w:t>
      </w:r>
      <w:r w:rsidRPr="008E2ACA">
        <w:rPr>
          <w:rFonts w:cstheme="minorHAnsi"/>
        </w:rPr>
        <w:t xml:space="preserve"> operator. </w:t>
      </w:r>
    </w:p>
    <w:p w14:paraId="3D9DC564" w14:textId="77777777" w:rsidR="004B31ED" w:rsidRPr="008E2ACA" w:rsidRDefault="004B31ED" w:rsidP="004B31ED">
      <w:pPr>
        <w:pStyle w:val="BodyText"/>
        <w:rPr>
          <w:rFonts w:cstheme="minorHAnsi"/>
          <w:color w:val="221E1F"/>
          <w:szCs w:val="18"/>
        </w:rPr>
      </w:pPr>
      <w:r w:rsidRPr="008E2ACA">
        <w:rPr>
          <w:rFonts w:cstheme="minorHAnsi"/>
          <w:color w:val="221E1F"/>
          <w:szCs w:val="18"/>
        </w:rPr>
        <w:t xml:space="preserve">The following is an example of </w:t>
      </w:r>
      <w:commentRangeStart w:id="85"/>
      <w:r w:rsidRPr="008E2ACA">
        <w:rPr>
          <w:rFonts w:cstheme="minorHAnsi"/>
          <w:color w:val="221E1F"/>
          <w:szCs w:val="18"/>
        </w:rPr>
        <w:t xml:space="preserve">possible roles and responsibilities: </w:t>
      </w:r>
      <w:commentRangeEnd w:id="85"/>
      <w:r w:rsidR="005E29A4">
        <w:rPr>
          <w:rStyle w:val="CommentReference"/>
        </w:rPr>
        <w:commentReference w:id="85"/>
      </w:r>
    </w:p>
    <w:p w14:paraId="68AA62E5"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6BA0D5AA" w14:textId="77777777" w:rsidR="004B31ED" w:rsidRPr="008E2ACA" w:rsidRDefault="004B31ED" w:rsidP="004B31ED">
      <w:pPr>
        <w:pStyle w:val="Bullet2"/>
        <w:numPr>
          <w:ilvl w:val="0"/>
          <w:numId w:val="101"/>
        </w:numPr>
        <w:ind w:left="993" w:hanging="426"/>
      </w:pPr>
      <w:r w:rsidRPr="008E2ACA">
        <w:t xml:space="preserve">Overall responsibility for the ship and her crew and all operations including those involving off board systems (MASS); </w:t>
      </w:r>
    </w:p>
    <w:p w14:paraId="1431B8DF" w14:textId="77777777" w:rsidR="004B31ED" w:rsidRPr="008E2ACA" w:rsidRDefault="004B31ED" w:rsidP="004B31ED">
      <w:pPr>
        <w:pStyle w:val="Bullet2"/>
        <w:numPr>
          <w:ilvl w:val="0"/>
          <w:numId w:val="101"/>
        </w:numPr>
        <w:ind w:left="993" w:hanging="426"/>
      </w:pPr>
      <w:r w:rsidRPr="008E2ACA">
        <w:t xml:space="preserve">– Authorises the mission plan. </w:t>
      </w:r>
    </w:p>
    <w:p w14:paraId="528DFBE2" w14:textId="76A32EF0" w:rsidR="004B31ED" w:rsidRPr="008E2ACA" w:rsidRDefault="00A37BA5" w:rsidP="004B31ED">
      <w:pPr>
        <w:pStyle w:val="BodyText"/>
        <w:numPr>
          <w:ilvl w:val="0"/>
          <w:numId w:val="100"/>
        </w:numPr>
        <w:ind w:left="426" w:hanging="426"/>
        <w:rPr>
          <w:rFonts w:cstheme="minorHAnsi"/>
          <w:color w:val="000000" w:themeColor="text1"/>
        </w:rPr>
      </w:pPr>
      <w:r>
        <w:rPr>
          <w:rFonts w:cstheme="minorHAnsi"/>
          <w:color w:val="000000" w:themeColor="text1"/>
        </w:rPr>
        <w:t>ROC</w:t>
      </w:r>
      <w:r w:rsidR="004B31ED" w:rsidRPr="008E2ACA">
        <w:rPr>
          <w:rFonts w:cstheme="minorHAnsi"/>
          <w:color w:val="000000" w:themeColor="text1"/>
        </w:rPr>
        <w:t xml:space="preserve"> Watch Officer </w:t>
      </w:r>
    </w:p>
    <w:p w14:paraId="2C04E1C6" w14:textId="77777777" w:rsidR="004B31ED" w:rsidRPr="008E2ACA" w:rsidRDefault="004B31ED" w:rsidP="004B31ED">
      <w:pPr>
        <w:pStyle w:val="Bullet2"/>
        <w:numPr>
          <w:ilvl w:val="0"/>
          <w:numId w:val="101"/>
        </w:numPr>
        <w:ind w:left="993" w:hanging="426"/>
      </w:pPr>
      <w:r w:rsidRPr="008E2ACA">
        <w:t xml:space="preserve">Manages and commands the complete MASS mission; </w:t>
      </w:r>
    </w:p>
    <w:p w14:paraId="52562625" w14:textId="6D4CA479" w:rsidR="004B31ED" w:rsidRPr="008E2ACA" w:rsidRDefault="004B31ED" w:rsidP="004B31ED">
      <w:pPr>
        <w:pStyle w:val="Bullet2"/>
        <w:numPr>
          <w:ilvl w:val="0"/>
          <w:numId w:val="101"/>
        </w:numPr>
        <w:ind w:left="993" w:hanging="426"/>
      </w:pPr>
      <w:r w:rsidRPr="008E2ACA">
        <w:t xml:space="preserve">Manages the interaction between MASS </w:t>
      </w:r>
      <w:r w:rsidR="00A37BA5">
        <w:t>ROC</w:t>
      </w:r>
      <w:r w:rsidRPr="008E2ACA">
        <w:t xml:space="preserve"> operator, crane operator, payload operators etc; </w:t>
      </w:r>
    </w:p>
    <w:p w14:paraId="4E0242A4" w14:textId="77777777" w:rsidR="004B31ED" w:rsidRPr="008E2ACA" w:rsidRDefault="004B31ED" w:rsidP="004B31ED">
      <w:pPr>
        <w:pStyle w:val="Bullet2"/>
        <w:numPr>
          <w:ilvl w:val="0"/>
          <w:numId w:val="101"/>
        </w:numPr>
        <w:ind w:left="993" w:hanging="426"/>
      </w:pPr>
      <w:r w:rsidRPr="008E2ACA">
        <w:t xml:space="preserve">Involved in mission planning, execution and post mission evaluation; </w:t>
      </w:r>
    </w:p>
    <w:p w14:paraId="47C36851" w14:textId="77777777" w:rsidR="004B31ED" w:rsidRPr="008E2ACA" w:rsidRDefault="004B31ED" w:rsidP="004B31ED">
      <w:pPr>
        <w:pStyle w:val="Bullet2"/>
        <w:numPr>
          <w:ilvl w:val="0"/>
          <w:numId w:val="101"/>
        </w:numPr>
        <w:ind w:left="993" w:hanging="426"/>
      </w:pPr>
      <w:r w:rsidRPr="008E2ACA">
        <w:t xml:space="preserve">Direct communication with equipment operators; </w:t>
      </w:r>
    </w:p>
    <w:p w14:paraId="2E85C3FE" w14:textId="77777777" w:rsidR="004B31ED" w:rsidRPr="008E2ACA" w:rsidRDefault="004B31ED" w:rsidP="004B31ED">
      <w:pPr>
        <w:pStyle w:val="Bullet2"/>
        <w:numPr>
          <w:ilvl w:val="0"/>
          <w:numId w:val="101"/>
        </w:numPr>
        <w:ind w:left="993" w:hanging="426"/>
      </w:pPr>
      <w:r w:rsidRPr="008E2ACA">
        <w:lastRenderedPageBreak/>
        <w:t>If the MASS Watch Officer (MWO) is located in the Operations Room, then the oversight of crane/deck operations will pass to the commanding officer on the bridge.</w:t>
      </w:r>
    </w:p>
    <w:p w14:paraId="5CBCB592" w14:textId="5B500A61" w:rsidR="004B31ED" w:rsidRPr="00C5424B" w:rsidRDefault="00A37BA5" w:rsidP="004B31ED">
      <w:pPr>
        <w:pStyle w:val="BodyText"/>
        <w:numPr>
          <w:ilvl w:val="0"/>
          <w:numId w:val="100"/>
        </w:numPr>
        <w:ind w:left="426" w:hanging="426"/>
        <w:rPr>
          <w:rFonts w:cstheme="minorHAnsi"/>
          <w:color w:val="000000" w:themeColor="text1"/>
        </w:rPr>
      </w:pPr>
      <w:r>
        <w:rPr>
          <w:rFonts w:cstheme="minorHAnsi"/>
          <w:color w:val="000000" w:themeColor="text1"/>
        </w:rPr>
        <w:t>ROC</w:t>
      </w:r>
      <w:r w:rsidR="004B31ED" w:rsidRPr="00C5424B">
        <w:rPr>
          <w:rFonts w:cstheme="minorHAnsi"/>
          <w:color w:val="000000" w:themeColor="text1"/>
        </w:rPr>
        <w:t xml:space="preserve"> Operator </w:t>
      </w:r>
    </w:p>
    <w:p w14:paraId="4E8E9B1F" w14:textId="77777777" w:rsidR="004B31ED" w:rsidRPr="00C5424B" w:rsidRDefault="004B31ED" w:rsidP="004B31ED">
      <w:pPr>
        <w:pStyle w:val="Bullet2"/>
        <w:numPr>
          <w:ilvl w:val="0"/>
          <w:numId w:val="101"/>
        </w:numPr>
        <w:ind w:left="993" w:hanging="426"/>
      </w:pPr>
      <w:r w:rsidRPr="00C5424B">
        <w:t xml:space="preserve">Receives commands from the Watch Officer; </w:t>
      </w:r>
    </w:p>
    <w:p w14:paraId="4FE1E27B" w14:textId="28AB0B5F" w:rsidR="004B31ED" w:rsidRPr="00C5424B" w:rsidRDefault="004B31ED" w:rsidP="004B31ED">
      <w:pPr>
        <w:pStyle w:val="Bullet2"/>
        <w:numPr>
          <w:ilvl w:val="0"/>
          <w:numId w:val="101"/>
        </w:numPr>
        <w:ind w:left="993" w:hanging="426"/>
      </w:pPr>
      <w:r w:rsidRPr="00C5424B">
        <w:t xml:space="preserve">Responsible for the MASS command and control when operated by the </w:t>
      </w:r>
      <w:r w:rsidR="00A37BA5">
        <w:t>ROC</w:t>
      </w:r>
      <w:r w:rsidRPr="00C5424B">
        <w:t xml:space="preserve">; </w:t>
      </w:r>
    </w:p>
    <w:p w14:paraId="27BA69F1" w14:textId="77777777" w:rsidR="004B31ED" w:rsidRPr="00C5424B" w:rsidRDefault="004B31ED" w:rsidP="004B31ED">
      <w:pPr>
        <w:pStyle w:val="Bullet2"/>
        <w:numPr>
          <w:ilvl w:val="0"/>
          <w:numId w:val="101"/>
        </w:numPr>
        <w:ind w:left="993" w:hanging="426"/>
      </w:pPr>
      <w:r w:rsidRPr="00C5424B">
        <w:t xml:space="preserve">Responsible for mission planning, execution and post mission evaluation; </w:t>
      </w:r>
    </w:p>
    <w:p w14:paraId="357F138D" w14:textId="77777777" w:rsidR="004B31ED" w:rsidRPr="00C5424B" w:rsidRDefault="004B31ED" w:rsidP="004B31ED">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p>
    <w:p w14:paraId="671DC942" w14:textId="77777777" w:rsidR="004B31ED" w:rsidRPr="00C5424B" w:rsidRDefault="004B31ED" w:rsidP="004B31ED">
      <w:pPr>
        <w:pStyle w:val="Bullet2"/>
        <w:numPr>
          <w:ilvl w:val="0"/>
          <w:numId w:val="101"/>
        </w:numPr>
        <w:ind w:left="993" w:hanging="426"/>
      </w:pPr>
      <w:r w:rsidRPr="00C5424B">
        <w:t xml:space="preserve">Communicates with other operators, e.g. crane operator, secondary operator on deck and payload operators. </w:t>
      </w:r>
    </w:p>
    <w:p w14:paraId="7D626113" w14:textId="5DC0CCB2" w:rsidR="004B31ED" w:rsidRPr="00C5424B" w:rsidRDefault="004B31ED" w:rsidP="004B31ED">
      <w:pPr>
        <w:pStyle w:val="Heading3"/>
        <w:keepNext w:val="0"/>
        <w:keepLines w:val="0"/>
        <w:numPr>
          <w:ilvl w:val="2"/>
          <w:numId w:val="11"/>
        </w:numPr>
        <w:ind w:left="993" w:hanging="993"/>
      </w:pPr>
      <w:bookmarkStart w:id="86" w:name="_Toc98334489"/>
      <w:bookmarkStart w:id="87" w:name="_Toc111186866"/>
      <w:bookmarkStart w:id="88" w:name="_Toc178796422"/>
      <w:bookmarkStart w:id="89" w:name="_Toc178886899"/>
      <w:r w:rsidRPr="008E2ACA">
        <w:t xml:space="preserve">Relationship Between Autonomy Levels of Control and </w:t>
      </w:r>
      <w:bookmarkEnd w:id="86"/>
      <w:bookmarkEnd w:id="87"/>
      <w:bookmarkEnd w:id="88"/>
      <w:r w:rsidR="00A37BA5">
        <w:t>ROC</w:t>
      </w:r>
      <w:bookmarkEnd w:id="89"/>
      <w:r w:rsidRPr="00C5424B">
        <w:t xml:space="preserve"> </w:t>
      </w:r>
    </w:p>
    <w:p w14:paraId="423306E5" w14:textId="07AC1C0D" w:rsidR="004B31ED" w:rsidRDefault="004B31ED" w:rsidP="004B31ED">
      <w:pPr>
        <w:pStyle w:val="BodyText"/>
      </w:pPr>
      <w:r w:rsidRPr="008E2ACA">
        <w:t xml:space="preserve">The </w:t>
      </w:r>
      <w:r w:rsidR="00A37BA5">
        <w:t>ROC</w:t>
      </w:r>
      <w:r w:rsidRPr="008E2ACA">
        <w:t xml:space="preserve"> should be designed to enable the operator to take control of the MASS at any time, including the ability to change the LoC or shut down the MASS completely. </w:t>
      </w:r>
    </w:p>
    <w:p w14:paraId="4579CCD2" w14:textId="1F611A9C" w:rsidR="004B31ED" w:rsidRPr="00C5424B" w:rsidRDefault="004B31ED" w:rsidP="004B31ED">
      <w:pPr>
        <w:pStyle w:val="Heading3"/>
        <w:keepNext w:val="0"/>
        <w:keepLines w:val="0"/>
        <w:numPr>
          <w:ilvl w:val="2"/>
          <w:numId w:val="11"/>
        </w:numPr>
        <w:ind w:left="993" w:hanging="993"/>
      </w:pPr>
      <w:bookmarkStart w:id="90" w:name="_Toc98334491"/>
      <w:bookmarkStart w:id="91" w:name="_Toc111186868"/>
      <w:bookmarkStart w:id="92" w:name="_Toc178796423"/>
      <w:bookmarkStart w:id="93" w:name="_Toc178886900"/>
      <w:r w:rsidRPr="008E2ACA">
        <w:t xml:space="preserve">Working Within </w:t>
      </w:r>
      <w:bookmarkEnd w:id="90"/>
      <w:bookmarkEnd w:id="91"/>
      <w:bookmarkEnd w:id="92"/>
      <w:r w:rsidR="00CF1277">
        <w:t>Ports and VTS Areas</w:t>
      </w:r>
      <w:bookmarkEnd w:id="93"/>
      <w:r w:rsidRPr="008E2ACA">
        <w:t xml:space="preserve"> </w:t>
      </w:r>
    </w:p>
    <w:p w14:paraId="6CB37B03" w14:textId="6B46A29E" w:rsidR="004B31ED" w:rsidRPr="008E2ACA" w:rsidRDefault="004B31ED" w:rsidP="004B31ED">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w:t>
      </w:r>
    </w:p>
    <w:p w14:paraId="3C83236B" w14:textId="3D4D0BAC" w:rsidR="004B31ED" w:rsidRDefault="004B31ED" w:rsidP="004B31ED">
      <w:pPr>
        <w:pStyle w:val="BodyText"/>
      </w:pPr>
      <w:r w:rsidRPr="008E2ACA">
        <w:t xml:space="preserve">Prior to entry of a Harbour or Marine facility, an </w:t>
      </w:r>
      <w:r w:rsidR="00A37BA5">
        <w:t>ROC</w:t>
      </w:r>
      <w:r w:rsidRPr="008E2ACA">
        <w:t xml:space="preserve"> operator may be required to demonstrate they have sufficient skill, experience, and local knowledge to operate within the area. </w:t>
      </w:r>
    </w:p>
    <w:p w14:paraId="3DBF4DDD" w14:textId="156AB492" w:rsidR="00F97C7F" w:rsidRPr="008E2ACA" w:rsidRDefault="00F97C7F" w:rsidP="004B31ED">
      <w:pPr>
        <w:pStyle w:val="BodyText"/>
      </w:pPr>
      <w:r>
        <w:rPr>
          <w:rFonts w:cstheme="minorHAnsi"/>
        </w:rPr>
        <w:t xml:space="preserve">Detailed information on the interaction of MASS within a VTS area is included in </w:t>
      </w:r>
      <w:commentRangeStart w:id="94"/>
      <w:r>
        <w:rPr>
          <w:rFonts w:cstheme="minorHAnsi"/>
        </w:rPr>
        <w:t>IALA G ####.# VTS Interaction with a Mix of Vessels including MASS</w:t>
      </w:r>
      <w:commentRangeEnd w:id="94"/>
      <w:r>
        <w:rPr>
          <w:rStyle w:val="CommentReference"/>
        </w:rPr>
        <w:commentReference w:id="94"/>
      </w:r>
    </w:p>
    <w:p w14:paraId="485FABC2" w14:textId="77777777" w:rsidR="00425189" w:rsidRDefault="00425189" w:rsidP="00425189">
      <w:pPr>
        <w:pStyle w:val="Heading2"/>
      </w:pPr>
      <w:bookmarkStart w:id="95" w:name="_Toc178796424"/>
      <w:bookmarkStart w:id="96" w:name="_Toc178886901"/>
      <w:r>
        <w:t>Remote Operations</w:t>
      </w:r>
      <w:bookmarkEnd w:id="95"/>
      <w:bookmarkEnd w:id="96"/>
    </w:p>
    <w:p w14:paraId="3592B574" w14:textId="77777777" w:rsidR="00425189" w:rsidRDefault="00425189" w:rsidP="00425189">
      <w:pPr>
        <w:pStyle w:val="Heading2separationline"/>
      </w:pPr>
    </w:p>
    <w:p w14:paraId="401971A6" w14:textId="2AD0AB06" w:rsidR="00F97C7F" w:rsidRPr="00F97C7F" w:rsidRDefault="00D805B8" w:rsidP="00F97C7F">
      <w:pPr>
        <w:pStyle w:val="BodyText"/>
      </w:pPr>
      <w:r>
        <w:t xml:space="preserve">The remote operations of MASS vessels have specific relevance to the provision of </w:t>
      </w:r>
      <w:proofErr w:type="spellStart"/>
      <w:r>
        <w:t>AtoN</w:t>
      </w:r>
      <w:proofErr w:type="spellEnd"/>
      <w:r>
        <w:t xml:space="preserve"> to support MASS and </w:t>
      </w:r>
      <w:r w:rsidR="00000D9A">
        <w:t xml:space="preserve">VTS interactions. </w:t>
      </w:r>
    </w:p>
    <w:p w14:paraId="3178FBB0" w14:textId="235B2CB3" w:rsidR="00615A1C" w:rsidRDefault="00615A1C" w:rsidP="00F97C7F">
      <w:pPr>
        <w:pStyle w:val="Heading3"/>
      </w:pPr>
      <w:bookmarkStart w:id="97" w:name="_Toc178796425"/>
      <w:bookmarkStart w:id="98" w:name="_Toc178886902"/>
      <w:r>
        <w:t>Monitoring and control</w:t>
      </w:r>
      <w:bookmarkEnd w:id="97"/>
      <w:bookmarkEnd w:id="98"/>
    </w:p>
    <w:p w14:paraId="55D5D7AC" w14:textId="2D0A7140" w:rsidR="00615A1C" w:rsidRPr="008E2ACA" w:rsidRDefault="00615A1C" w:rsidP="00615A1C">
      <w:pPr>
        <w:pStyle w:val="BodyText"/>
        <w:rPr>
          <w:rFonts w:ascii="Calibri" w:hAnsi="Calibri" w:cs="Calibri"/>
          <w:color w:val="221E1F"/>
        </w:rPr>
      </w:pPr>
      <w:commentRangeStart w:id="99"/>
      <w:r w:rsidRPr="008E2ACA">
        <w:rPr>
          <w:rFonts w:ascii="Calibri" w:hAnsi="Calibri" w:cs="Calibri"/>
          <w:color w:val="221E1F"/>
        </w:rPr>
        <w:t xml:space="preserve">The MASS </w:t>
      </w:r>
      <w:commentRangeEnd w:id="99"/>
      <w:r>
        <w:rPr>
          <w:rStyle w:val="CommentReference"/>
        </w:rPr>
        <w:commentReference w:id="99"/>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r w:rsidR="00F97C7F">
        <w:rPr>
          <w:rFonts w:ascii="Calibri" w:hAnsi="Calibri" w:cs="Calibri"/>
          <w:color w:val="221E1F"/>
        </w:rPr>
        <w:t xml:space="preserve">This information is provided to assist in the overall knowledge of the MASS operations, noting that these elements are outside of the specific remit of IALA. </w:t>
      </w:r>
    </w:p>
    <w:p w14:paraId="07BFC36B"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62B8A2D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604C943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74DF921E"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3FF57E50"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18A2B3E8"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C68543B" w14:textId="77777777" w:rsidR="00E74F0F" w:rsidRPr="008E2ACA" w:rsidRDefault="00E74F0F" w:rsidP="00E74F0F">
      <w:pPr>
        <w:pStyle w:val="Heading3"/>
        <w:keepNext w:val="0"/>
        <w:keepLines w:val="0"/>
        <w:numPr>
          <w:ilvl w:val="2"/>
          <w:numId w:val="11"/>
        </w:numPr>
        <w:ind w:left="993" w:hanging="993"/>
      </w:pPr>
      <w:bookmarkStart w:id="100" w:name="_Toc98334496"/>
      <w:bookmarkStart w:id="101" w:name="_Toc111186874"/>
      <w:bookmarkStart w:id="102" w:name="_Toc178796426"/>
      <w:bookmarkStart w:id="103" w:name="_Toc178886903"/>
      <w:r w:rsidRPr="008E2ACA">
        <w:lastRenderedPageBreak/>
        <w:t>MASS Remote Controller Task Requirements</w:t>
      </w:r>
      <w:bookmarkEnd w:id="100"/>
      <w:bookmarkEnd w:id="101"/>
      <w:bookmarkEnd w:id="102"/>
      <w:bookmarkEnd w:id="103"/>
      <w:r w:rsidRPr="008E2ACA">
        <w:t xml:space="preserve"> </w:t>
      </w:r>
    </w:p>
    <w:p w14:paraId="30856A10" w14:textId="77777777" w:rsidR="00573180" w:rsidRPr="008E2ACA" w:rsidRDefault="00F97C7F" w:rsidP="00573180">
      <w:pPr>
        <w:pStyle w:val="BodyText"/>
      </w:pPr>
      <w:r>
        <w:t>It is noted that t</w:t>
      </w:r>
      <w:r w:rsidR="00E74F0F" w:rsidRPr="008E2ACA">
        <w:t>he duty to render assistance will fall to be discharged, if at all, by the MASS Master, potentially delegated to the controller.</w:t>
      </w:r>
      <w:r>
        <w:t xml:space="preserve"> </w:t>
      </w:r>
      <w:r w:rsidR="00E74F0F" w:rsidRPr="008E2ACA">
        <w:t xml:space="preserve">The duty is qualified by what is reasonably to be expected given the limitations and characteristics of the relevant MASS. </w:t>
      </w:r>
      <w:r w:rsidR="00573180">
        <w:t xml:space="preserve">The implications of this within a port and coastal area, from the perspective of VTS, is identified in </w:t>
      </w:r>
      <w:commentRangeStart w:id="104"/>
      <w:r w:rsidR="00573180">
        <w:rPr>
          <w:rFonts w:cstheme="minorHAnsi"/>
        </w:rPr>
        <w:t>IALA G ####.# VTS Interaction with a Mix of Vessels including MASS</w:t>
      </w:r>
      <w:commentRangeEnd w:id="104"/>
      <w:r w:rsidR="00573180">
        <w:rPr>
          <w:rStyle w:val="CommentReference"/>
        </w:rPr>
        <w:commentReference w:id="104"/>
      </w:r>
    </w:p>
    <w:p w14:paraId="34BC5947" w14:textId="77777777" w:rsidR="00E74F0F" w:rsidRPr="008E2ACA" w:rsidRDefault="00E74F0F" w:rsidP="00E74F0F">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38B9CF30" w14:textId="77777777" w:rsidR="00E74F0F" w:rsidRPr="008E2ACA" w:rsidRDefault="00E74F0F" w:rsidP="00E74F0F">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194D180E" w14:textId="77777777" w:rsidR="00425189" w:rsidRDefault="00425189" w:rsidP="00425189">
      <w:pPr>
        <w:pStyle w:val="Heading2"/>
      </w:pPr>
      <w:bookmarkStart w:id="105" w:name="_Toc178796427"/>
      <w:bookmarkStart w:id="106" w:name="_Toc178886904"/>
      <w:r>
        <w:t>Communications</w:t>
      </w:r>
      <w:bookmarkEnd w:id="105"/>
      <w:bookmarkEnd w:id="106"/>
    </w:p>
    <w:p w14:paraId="6DAD587F" w14:textId="77777777" w:rsidR="00425189" w:rsidRDefault="00425189" w:rsidP="00425189">
      <w:pPr>
        <w:pStyle w:val="Heading2separationline"/>
      </w:pPr>
    </w:p>
    <w:p w14:paraId="25FAEF11" w14:textId="77777777" w:rsidR="00670AE4" w:rsidRPr="008E2ACA" w:rsidRDefault="00670AE4" w:rsidP="00670AE4">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26B2223D" w14:textId="77777777" w:rsidR="00670AE4" w:rsidRPr="008E2ACA" w:rsidRDefault="00670AE4" w:rsidP="00670AE4">
      <w:pPr>
        <w:pStyle w:val="BodyText"/>
        <w:rPr>
          <w:rFonts w:cstheme="minorHAnsi"/>
        </w:rPr>
      </w:pPr>
      <w:r w:rsidRPr="008E2ACA">
        <w:rPr>
          <w:rFonts w:cstheme="minorHAnsi"/>
        </w:rPr>
        <w:t xml:space="preserve">RF communications requirements for MASS will include the following: </w:t>
      </w:r>
    </w:p>
    <w:p w14:paraId="1AD84771" w14:textId="77777777" w:rsidR="00670AE4" w:rsidRPr="008E2ACA" w:rsidRDefault="00670AE4" w:rsidP="00670AE4">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p>
    <w:p w14:paraId="76398640" w14:textId="77777777" w:rsidR="00670AE4" w:rsidRPr="00C13778" w:rsidRDefault="00670AE4" w:rsidP="00670AE4">
      <w:pPr>
        <w:pStyle w:val="BodyText"/>
        <w:numPr>
          <w:ilvl w:val="0"/>
          <w:numId w:val="93"/>
        </w:numPr>
        <w:ind w:left="426" w:hanging="426"/>
        <w:rPr>
          <w:rFonts w:cstheme="minorHAnsi"/>
          <w:color w:val="000000" w:themeColor="text1"/>
        </w:rPr>
      </w:pPr>
      <w:r w:rsidRPr="00C13778">
        <w:rPr>
          <w:rFonts w:cstheme="minorHAnsi"/>
          <w:color w:val="000000" w:themeColor="text1"/>
        </w:rPr>
        <w:t xml:space="preserve">Communications for Control System Monitoring and Input. </w:t>
      </w:r>
    </w:p>
    <w:p w14:paraId="17E03B0A" w14:textId="77777777" w:rsidR="00670AE4" w:rsidRPr="00C13778" w:rsidRDefault="00670AE4" w:rsidP="00670AE4">
      <w:pPr>
        <w:pStyle w:val="Heading3"/>
        <w:keepNext w:val="0"/>
        <w:keepLines w:val="0"/>
        <w:numPr>
          <w:ilvl w:val="2"/>
          <w:numId w:val="11"/>
        </w:numPr>
        <w:ind w:left="993" w:hanging="993"/>
      </w:pPr>
      <w:bookmarkStart w:id="107" w:name="_Toc98334475"/>
      <w:bookmarkStart w:id="108" w:name="_Toc111186854"/>
      <w:bookmarkStart w:id="109" w:name="_Toc178796428"/>
      <w:bookmarkStart w:id="110" w:name="_Toc178886905"/>
      <w:r w:rsidRPr="00C13778">
        <w:t>GMDSS Requirements</w:t>
      </w:r>
      <w:bookmarkEnd w:id="107"/>
      <w:bookmarkEnd w:id="108"/>
      <w:bookmarkEnd w:id="109"/>
      <w:bookmarkEnd w:id="110"/>
      <w:r w:rsidRPr="00C13778">
        <w:t xml:space="preserve"> </w:t>
      </w:r>
    </w:p>
    <w:p w14:paraId="1045B6CB" w14:textId="77777777" w:rsidR="00670AE4" w:rsidRPr="008E2ACA" w:rsidRDefault="00670AE4" w:rsidP="00670AE4">
      <w:pPr>
        <w:pStyle w:val="BodyText"/>
        <w:rPr>
          <w:color w:val="000000" w:themeColor="text1"/>
        </w:rPr>
      </w:pPr>
      <w:r w:rsidRPr="00C13778">
        <w:rPr>
          <w:color w:val="000000" w:themeColor="text1"/>
        </w:rPr>
        <w:t>The application of SOLAS Chapter IV (Radiocommunications) is to cargo ships of 300 gross tonnage and upwards on international voyages.</w:t>
      </w:r>
      <w:r w:rsidRPr="008E2ACA">
        <w:rPr>
          <w:color w:val="000000" w:themeColor="text1"/>
        </w:rPr>
        <w:t xml:space="preserve"> </w:t>
      </w:r>
    </w:p>
    <w:p w14:paraId="67FDAAAE" w14:textId="77777777" w:rsidR="00670AE4" w:rsidRPr="008E2ACA" w:rsidRDefault="00670AE4" w:rsidP="00670AE4">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0989BE1D" w14:textId="6463A8CE" w:rsidR="00670AE4" w:rsidRPr="008E2ACA" w:rsidRDefault="00670AE4" w:rsidP="00670AE4">
      <w:pPr>
        <w:pStyle w:val="BodyText"/>
        <w:rPr>
          <w:color w:val="000000" w:themeColor="text1"/>
        </w:rPr>
      </w:pPr>
      <w:r w:rsidRPr="008E2ACA">
        <w:rPr>
          <w:color w:val="000000" w:themeColor="text1"/>
        </w:rPr>
        <w:t xml:space="preserve">The radio equipment to be carried depends on the capabilities of the MASS and the area of operation. </w:t>
      </w:r>
    </w:p>
    <w:p w14:paraId="044F1D67" w14:textId="77777777" w:rsidR="00670AE4" w:rsidRPr="008E2ACA" w:rsidRDefault="00670AE4" w:rsidP="00670AE4">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6A27BB1A"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1141C79D"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23938C7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6E81183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698B8F8F"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D6BA1BA" w14:textId="77777777" w:rsidR="006621D5" w:rsidRPr="008E2ACA" w:rsidRDefault="00C13778" w:rsidP="006621D5">
      <w:pPr>
        <w:pStyle w:val="BodyText"/>
      </w:pPr>
      <w:r>
        <w:rPr>
          <w:color w:val="221E1F"/>
        </w:rPr>
        <w:t xml:space="preserve">Port and Coastal Authorities can expect a MASS vessel to be able to communicate with shore </w:t>
      </w:r>
      <w:r w:rsidR="006621D5">
        <w:rPr>
          <w:color w:val="221E1F"/>
        </w:rPr>
        <w:t xml:space="preserve">stations using the same manner as traditional vessels. As digital communication technologies evolve, it can be expected that machine-to-machine communication will increase.  </w:t>
      </w:r>
      <w:r w:rsidR="006621D5">
        <w:rPr>
          <w:rFonts w:cstheme="minorHAnsi"/>
        </w:rPr>
        <w:t xml:space="preserve">Detailed information on the interaction of MASS within a VTS area is included in </w:t>
      </w:r>
      <w:commentRangeStart w:id="111"/>
      <w:r w:rsidR="006621D5">
        <w:rPr>
          <w:rFonts w:cstheme="minorHAnsi"/>
        </w:rPr>
        <w:t>IALA G ####.# VTS Interaction with a Mix of Vessels including MASS</w:t>
      </w:r>
      <w:commentRangeEnd w:id="111"/>
      <w:r w:rsidR="006621D5">
        <w:rPr>
          <w:rStyle w:val="CommentReference"/>
        </w:rPr>
        <w:commentReference w:id="111"/>
      </w:r>
    </w:p>
    <w:p w14:paraId="28D000B5" w14:textId="77777777" w:rsidR="00670AE4" w:rsidRPr="008C6088" w:rsidRDefault="00670AE4" w:rsidP="00670AE4">
      <w:pPr>
        <w:pStyle w:val="Heading3"/>
        <w:keepNext w:val="0"/>
        <w:keepLines w:val="0"/>
        <w:numPr>
          <w:ilvl w:val="2"/>
          <w:numId w:val="11"/>
        </w:numPr>
        <w:ind w:left="993" w:hanging="993"/>
      </w:pPr>
      <w:bookmarkStart w:id="112" w:name="_Toc98334476"/>
      <w:bookmarkStart w:id="113" w:name="_Toc111186855"/>
      <w:bookmarkStart w:id="114" w:name="_Toc178796429"/>
      <w:bookmarkStart w:id="115" w:name="_Toc178886906"/>
      <w:r w:rsidRPr="008E2ACA">
        <w:t>Communications For Control System Monitoring and Input</w:t>
      </w:r>
      <w:bookmarkEnd w:id="112"/>
      <w:bookmarkEnd w:id="113"/>
      <w:bookmarkEnd w:id="114"/>
      <w:bookmarkEnd w:id="115"/>
      <w:r w:rsidRPr="008E2ACA">
        <w:t xml:space="preserve"> </w:t>
      </w:r>
    </w:p>
    <w:p w14:paraId="4EB7E55D" w14:textId="77777777" w:rsidR="00670AE4" w:rsidRPr="008E2ACA" w:rsidRDefault="00670AE4" w:rsidP="00670AE4">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7FE6F0CE" w14:textId="0E3A80B3" w:rsidR="00670AE4" w:rsidRDefault="006621D5" w:rsidP="00670AE4">
      <w:pPr>
        <w:pStyle w:val="BodyText"/>
      </w:pPr>
      <w:r>
        <w:t>MASS vessel operations will be assessed with a</w:t>
      </w:r>
      <w:r w:rsidR="008C42BA">
        <w:t xml:space="preserve"> focus on the response to a</w:t>
      </w:r>
      <w:r w:rsidR="00670AE4" w:rsidRPr="008E2ACA">
        <w:t xml:space="preserve"> risk of loss of control communications and ability to execute the emergency stop function</w:t>
      </w:r>
      <w:r w:rsidR="008C42BA">
        <w:t>.  These risks should be</w:t>
      </w:r>
      <w:r w:rsidR="00670AE4" w:rsidRPr="008E2ACA">
        <w:t xml:space="preserve"> reduced to a level As Low As Reasonably Practical (ALARP). </w:t>
      </w:r>
    </w:p>
    <w:p w14:paraId="0BA916AF" w14:textId="77777777" w:rsidR="008C42BA" w:rsidRPr="008E2ACA" w:rsidRDefault="008C42BA" w:rsidP="008C42BA">
      <w:pPr>
        <w:pStyle w:val="BodyText"/>
      </w:pPr>
      <w:r>
        <w:lastRenderedPageBreak/>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116"/>
      <w:r>
        <w:rPr>
          <w:rFonts w:cstheme="minorHAnsi"/>
        </w:rPr>
        <w:t>IALA G ####.# VTS Interaction with a Mix of Vessels including MASS</w:t>
      </w:r>
      <w:commentRangeEnd w:id="116"/>
      <w:r>
        <w:rPr>
          <w:rStyle w:val="CommentReference"/>
        </w:rPr>
        <w:commentReference w:id="116"/>
      </w:r>
    </w:p>
    <w:p w14:paraId="2B52F609" w14:textId="77777777" w:rsidR="00670AE4" w:rsidRDefault="00670AE4" w:rsidP="00670AE4">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5FD4E54" w14:textId="77777777" w:rsidR="00670AE4" w:rsidRPr="008E2ACA" w:rsidRDefault="00670AE4" w:rsidP="00670AE4">
      <w:pPr>
        <w:pStyle w:val="BodyText"/>
      </w:pPr>
      <w:r w:rsidRPr="008E2ACA">
        <w:t xml:space="preserve">All radio communication equipment should be of a type which is approved by the relevant authority. </w:t>
      </w:r>
    </w:p>
    <w:p w14:paraId="55DE8DE2" w14:textId="77777777" w:rsidR="00425189" w:rsidRDefault="00425189" w:rsidP="00425189">
      <w:pPr>
        <w:pStyle w:val="Heading2"/>
      </w:pPr>
      <w:bookmarkStart w:id="117" w:name="_Toc178796430"/>
      <w:bookmarkStart w:id="118" w:name="_Toc178886907"/>
      <w:r>
        <w:t>Security</w:t>
      </w:r>
      <w:bookmarkEnd w:id="117"/>
      <w:bookmarkEnd w:id="118"/>
    </w:p>
    <w:p w14:paraId="45BAFC8A" w14:textId="77777777" w:rsidR="00425189" w:rsidRDefault="00425189" w:rsidP="00425189">
      <w:pPr>
        <w:pStyle w:val="Heading2separationline"/>
      </w:pPr>
    </w:p>
    <w:p w14:paraId="4404E91D" w14:textId="76BABF87" w:rsidR="008C42BA" w:rsidRPr="008C42BA" w:rsidRDefault="008C42BA" w:rsidP="008C42BA">
      <w:pPr>
        <w:pStyle w:val="BodyText"/>
      </w:pPr>
      <w:r>
        <w:t>[introduction text to be developed]</w:t>
      </w:r>
    </w:p>
    <w:p w14:paraId="6A0391CA" w14:textId="65F8E4AD" w:rsidR="00467240" w:rsidRDefault="00467240" w:rsidP="008C42BA">
      <w:pPr>
        <w:pStyle w:val="Heading3"/>
      </w:pPr>
      <w:bookmarkStart w:id="119" w:name="_Toc178796431"/>
      <w:bookmarkStart w:id="120" w:name="_Toc178886908"/>
      <w:r>
        <w:t>Cybersecurity</w:t>
      </w:r>
      <w:bookmarkEnd w:id="119"/>
      <w:bookmarkEnd w:id="120"/>
    </w:p>
    <w:p w14:paraId="113A6ECB" w14:textId="77777777" w:rsidR="00467240" w:rsidRPr="008E2ACA" w:rsidRDefault="00467240" w:rsidP="00467240">
      <w:pPr>
        <w:pStyle w:val="BodyText"/>
      </w:pPr>
      <w:commentRangeStart w:id="121"/>
      <w:r w:rsidRPr="008E2ACA">
        <w:t xml:space="preserve">The need </w:t>
      </w:r>
      <w:commentRangeEnd w:id="121"/>
      <w:r>
        <w:rPr>
          <w:rStyle w:val="CommentReference"/>
        </w:rPr>
        <w:commentReference w:id="121"/>
      </w:r>
      <w:r w:rsidRPr="008E2ACA">
        <w:t>to implement effective cyber security strategies grows every day.  Cybercriminals continuously derive more sophisticated techniques for executing attacks.</w:t>
      </w:r>
    </w:p>
    <w:p w14:paraId="09B90E7B" w14:textId="77777777" w:rsidR="00467240" w:rsidRPr="008E2ACA" w:rsidRDefault="00467240" w:rsidP="00467240">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B6D4905" w14:textId="77777777" w:rsidR="00467240" w:rsidRPr="008E2ACA" w:rsidRDefault="00467240" w:rsidP="00467240">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4A971178" w14:textId="77777777" w:rsidR="00467240" w:rsidRPr="008E2ACA" w:rsidRDefault="00467240" w:rsidP="00467240">
      <w:pPr>
        <w:pStyle w:val="BodyText"/>
        <w:numPr>
          <w:ilvl w:val="0"/>
          <w:numId w:val="48"/>
        </w:numPr>
        <w:ind w:left="426" w:hanging="426"/>
      </w:pPr>
      <w:r w:rsidRPr="008E2ACA">
        <w:t xml:space="preserve">Evidence of the continuous improvement of approved safety management systems conforming to the requirements of the ISM Code to take into account cyber risks; and </w:t>
      </w:r>
    </w:p>
    <w:p w14:paraId="2085FB77" w14:textId="77777777" w:rsidR="00467240" w:rsidRPr="008E2ACA" w:rsidRDefault="00467240" w:rsidP="00467240">
      <w:pPr>
        <w:pStyle w:val="BodyText"/>
        <w:numPr>
          <w:ilvl w:val="0"/>
          <w:numId w:val="48"/>
        </w:numPr>
        <w:ind w:left="426" w:hanging="426"/>
      </w:pPr>
      <w:r w:rsidRPr="008E2ACA">
        <w:t xml:space="preserve">Implementation of policies and procedures for effective cyber risk management </w:t>
      </w:r>
    </w:p>
    <w:p w14:paraId="5937278E" w14:textId="77777777" w:rsidR="00425189" w:rsidRDefault="00425189" w:rsidP="00425189">
      <w:pPr>
        <w:pStyle w:val="Heading2"/>
      </w:pPr>
      <w:bookmarkStart w:id="122" w:name="_Toc178796432"/>
      <w:bookmarkStart w:id="123" w:name="_Toc178886909"/>
      <w:r>
        <w:t>Emergency Response</w:t>
      </w:r>
      <w:bookmarkEnd w:id="122"/>
      <w:bookmarkEnd w:id="123"/>
    </w:p>
    <w:p w14:paraId="186678A2" w14:textId="77777777" w:rsidR="00425189" w:rsidRDefault="00425189" w:rsidP="00425189">
      <w:pPr>
        <w:pStyle w:val="Heading2separationline"/>
      </w:pPr>
    </w:p>
    <w:p w14:paraId="159D67B9" w14:textId="006669B7" w:rsidR="000028FC" w:rsidRPr="008E2ACA" w:rsidRDefault="000028FC" w:rsidP="000028FC">
      <w:pPr>
        <w:pStyle w:val="BodyText"/>
      </w:pPr>
      <w:r w:rsidRPr="003750DA">
        <w:t>In principle MASS vessels should fail safe i</w:t>
      </w:r>
      <w:r>
        <w:t>.</w:t>
      </w:r>
      <w:r w:rsidRPr="003750DA">
        <w:t>e</w:t>
      </w:r>
      <w:r>
        <w:t>.</w:t>
      </w:r>
      <w:r w:rsidRPr="003750DA">
        <w:t xml:space="preserve"> shut down propulsion provide</w:t>
      </w:r>
      <w:r w:rsidR="00EB426E">
        <w:t xml:space="preserve"> suitable navigation status on AIS and with appropriate lights (i.e.</w:t>
      </w:r>
      <w:r w:rsidRPr="003750DA">
        <w:t xml:space="preserve"> </w:t>
      </w:r>
      <w:r>
        <w:t>Not Under Command (</w:t>
      </w:r>
      <w:r w:rsidRPr="003750DA">
        <w:t>NUC</w:t>
      </w:r>
      <w:r>
        <w:t>)</w:t>
      </w:r>
      <w:r w:rsidRPr="003750DA">
        <w:t xml:space="preserve"> </w:t>
      </w:r>
      <w:proofErr w:type="spellStart"/>
      <w:r w:rsidR="00EB426E">
        <w:t>anchore</w:t>
      </w:r>
      <w:proofErr w:type="spellEnd"/>
      <w:r w:rsidRPr="003750DA">
        <w:t xml:space="preserve"> as applicable</w:t>
      </w:r>
      <w:r w:rsidR="00EB426E">
        <w:t>)</w:t>
      </w:r>
      <w:r w:rsidRPr="003750DA">
        <w:t>.</w:t>
      </w:r>
      <w:r>
        <w:t xml:space="preserve"> </w:t>
      </w:r>
      <w:r w:rsidRPr="008E2ACA">
        <w:t>The risk assessment and hazard identification system process should identify potential emergency MASS situations</w:t>
      </w:r>
      <w:r w:rsidR="00EB426E">
        <w:t xml:space="preserve"> should be shared with the port and coastal authorities when a MASS vessel is transiting the area</w:t>
      </w:r>
      <w:r w:rsidRPr="008E2ACA">
        <w:t>. Safe systems of work and procedures should then be developed to respond to them. An Emergency Situation should be considered to have occurred when a signal has not been received from or by the MASS for a critical time period</w:t>
      </w:r>
      <w:r w:rsidR="00CC3814">
        <w:t>, with standard response procedures developed</w:t>
      </w:r>
      <w:r w:rsidRPr="008E2ACA">
        <w:t>.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2A0E146" w14:textId="10BD0FAB" w:rsidR="000028FC" w:rsidRPr="008E2ACA" w:rsidRDefault="000028FC" w:rsidP="000028FC">
      <w:pPr>
        <w:pStyle w:val="BodyText"/>
      </w:pPr>
      <w:r w:rsidRPr="008E2ACA">
        <w:t>Procedures for responding to emergency situations should be clearly established</w:t>
      </w:r>
      <w:r w:rsidR="00CC3814">
        <w:t>, and be inline with existing procedures for traditional vessels</w:t>
      </w:r>
      <w:r w:rsidRPr="008E2ACA">
        <w:t>. These may include but are not limited to:</w:t>
      </w:r>
    </w:p>
    <w:p w14:paraId="00EF15B2" w14:textId="77777777" w:rsidR="000028FC" w:rsidRPr="008E2ACA" w:rsidRDefault="000028FC" w:rsidP="000028FC">
      <w:pPr>
        <w:pStyle w:val="BodyText"/>
        <w:numPr>
          <w:ilvl w:val="0"/>
          <w:numId w:val="84"/>
        </w:numPr>
        <w:ind w:left="426" w:hanging="426"/>
      </w:pPr>
      <w:r w:rsidRPr="008E2ACA">
        <w:t>Loss of Control of MASS for a critical time period;</w:t>
      </w:r>
    </w:p>
    <w:p w14:paraId="6F200A47" w14:textId="77777777" w:rsidR="000028FC" w:rsidRPr="008E2ACA" w:rsidRDefault="000028FC" w:rsidP="000028FC">
      <w:pPr>
        <w:pStyle w:val="BodyText"/>
        <w:numPr>
          <w:ilvl w:val="0"/>
          <w:numId w:val="84"/>
        </w:numPr>
        <w:ind w:left="426" w:hanging="426"/>
      </w:pPr>
      <w:r w:rsidRPr="008E2ACA">
        <w:t>Fire;</w:t>
      </w:r>
    </w:p>
    <w:p w14:paraId="3B3743F9" w14:textId="77777777" w:rsidR="000028FC" w:rsidRPr="008E2ACA" w:rsidRDefault="000028FC" w:rsidP="000028FC">
      <w:pPr>
        <w:pStyle w:val="BodyText"/>
        <w:numPr>
          <w:ilvl w:val="0"/>
          <w:numId w:val="84"/>
        </w:numPr>
        <w:ind w:left="426" w:hanging="426"/>
      </w:pPr>
      <w:r w:rsidRPr="008E2ACA">
        <w:t>Collision;</w:t>
      </w:r>
    </w:p>
    <w:p w14:paraId="52378857" w14:textId="77777777" w:rsidR="000028FC" w:rsidRPr="008E2ACA" w:rsidRDefault="000028FC" w:rsidP="000028FC">
      <w:pPr>
        <w:pStyle w:val="BodyText"/>
        <w:numPr>
          <w:ilvl w:val="0"/>
          <w:numId w:val="84"/>
        </w:numPr>
        <w:ind w:left="426" w:hanging="426"/>
      </w:pPr>
      <w:r w:rsidRPr="008E2ACA">
        <w:t>Grounding;</w:t>
      </w:r>
    </w:p>
    <w:p w14:paraId="37764620" w14:textId="77777777" w:rsidR="000028FC" w:rsidRPr="008E2ACA" w:rsidRDefault="000028FC" w:rsidP="000028FC">
      <w:pPr>
        <w:pStyle w:val="BodyText"/>
        <w:numPr>
          <w:ilvl w:val="0"/>
          <w:numId w:val="84"/>
        </w:numPr>
        <w:ind w:left="426" w:hanging="426"/>
      </w:pPr>
      <w:r w:rsidRPr="008E2ACA">
        <w:lastRenderedPageBreak/>
        <w:t>Flood;</w:t>
      </w:r>
    </w:p>
    <w:p w14:paraId="4F6D0F44" w14:textId="77777777" w:rsidR="000028FC" w:rsidRPr="008E2ACA" w:rsidRDefault="000028FC" w:rsidP="000028FC">
      <w:pPr>
        <w:pStyle w:val="BodyText"/>
        <w:numPr>
          <w:ilvl w:val="0"/>
          <w:numId w:val="84"/>
        </w:numPr>
        <w:ind w:left="426" w:hanging="426"/>
      </w:pPr>
      <w:r w:rsidRPr="008E2ACA">
        <w:t>Violent act;</w:t>
      </w:r>
    </w:p>
    <w:p w14:paraId="25EF9525" w14:textId="77777777" w:rsidR="000028FC" w:rsidRPr="008E2ACA" w:rsidRDefault="000028FC" w:rsidP="000028FC">
      <w:pPr>
        <w:pStyle w:val="BodyText"/>
        <w:numPr>
          <w:ilvl w:val="0"/>
          <w:numId w:val="84"/>
        </w:numPr>
        <w:ind w:left="426" w:hanging="426"/>
      </w:pPr>
      <w:r w:rsidRPr="008E2ACA">
        <w:t>Main propulsion or steering failure;</w:t>
      </w:r>
    </w:p>
    <w:p w14:paraId="7339866D" w14:textId="77777777" w:rsidR="000028FC" w:rsidRPr="008E2ACA" w:rsidRDefault="000028FC" w:rsidP="000028FC">
      <w:pPr>
        <w:pStyle w:val="BodyText"/>
        <w:numPr>
          <w:ilvl w:val="0"/>
          <w:numId w:val="84"/>
        </w:numPr>
        <w:ind w:left="426" w:hanging="426"/>
      </w:pPr>
      <w:r w:rsidRPr="008E2ACA">
        <w:t>Man overboard (if vessel manned);</w:t>
      </w:r>
    </w:p>
    <w:p w14:paraId="00E70993" w14:textId="77777777" w:rsidR="000028FC" w:rsidRPr="008E2ACA" w:rsidRDefault="000028FC" w:rsidP="000028FC">
      <w:pPr>
        <w:pStyle w:val="BodyText"/>
        <w:numPr>
          <w:ilvl w:val="0"/>
          <w:numId w:val="84"/>
        </w:numPr>
        <w:ind w:left="426" w:hanging="426"/>
      </w:pPr>
      <w:r w:rsidRPr="008E2ACA">
        <w:t>Abandon MASS procedure (if vessel manned).</w:t>
      </w:r>
    </w:p>
    <w:p w14:paraId="3A66F730" w14:textId="77777777" w:rsidR="000028FC" w:rsidRPr="008E2ACA" w:rsidRDefault="000028FC" w:rsidP="000028FC">
      <w:pPr>
        <w:pStyle w:val="BodyText"/>
        <w:numPr>
          <w:ilvl w:val="0"/>
          <w:numId w:val="84"/>
        </w:numPr>
        <w:ind w:left="426" w:hanging="426"/>
      </w:pPr>
      <w:r>
        <w:t>P</w:t>
      </w:r>
      <w:r w:rsidRPr="008E2ACA">
        <w:t>ropulsion or steering failure;</w:t>
      </w:r>
    </w:p>
    <w:p w14:paraId="734A64DE" w14:textId="02038003" w:rsidR="00425189" w:rsidRDefault="00CC7FED" w:rsidP="00425189">
      <w:pPr>
        <w:pStyle w:val="BodyText"/>
        <w:rPr>
          <w:ins w:id="124" w:author="Minsu Jeon" w:date="2024-03-05T11:46:00Z"/>
        </w:rPr>
      </w:pPr>
      <w:r>
        <w:rPr>
          <w:rFonts w:cstheme="minorHAnsi"/>
        </w:rPr>
        <w:t xml:space="preserve">Detailed information on the interaction of MASS within a VTS area is included in </w:t>
      </w:r>
      <w:commentRangeStart w:id="125"/>
      <w:r>
        <w:rPr>
          <w:rFonts w:cstheme="minorHAnsi"/>
        </w:rPr>
        <w:t>IALA G ####.# VTS Interaction with a Mix of Vessels including MASS</w:t>
      </w:r>
      <w:commentRangeEnd w:id="125"/>
      <w:r>
        <w:rPr>
          <w:rStyle w:val="CommentReference"/>
        </w:rPr>
        <w:commentReference w:id="125"/>
      </w:r>
    </w:p>
    <w:p w14:paraId="0F0378B7" w14:textId="54490144" w:rsidR="00142033" w:rsidRDefault="00142033" w:rsidP="00CC7FED">
      <w:pPr>
        <w:pStyle w:val="Heading2"/>
      </w:pPr>
      <w:bookmarkStart w:id="126" w:name="_Toc178796433"/>
      <w:bookmarkStart w:id="127" w:name="_Toc178886910"/>
      <w:r w:rsidRPr="00CC7FED">
        <w:t>Reporting accident</w:t>
      </w:r>
      <w:bookmarkEnd w:id="126"/>
      <w:bookmarkEnd w:id="127"/>
    </w:p>
    <w:p w14:paraId="3389527A" w14:textId="77777777" w:rsidR="00CC7FED" w:rsidRPr="00CC7FED" w:rsidRDefault="00CC7FED" w:rsidP="00CC7FED">
      <w:pPr>
        <w:pStyle w:val="Heading2separationline"/>
      </w:pPr>
    </w:p>
    <w:p w14:paraId="5BEC580A" w14:textId="77777777" w:rsidR="00142033" w:rsidRDefault="00142033" w:rsidP="00142033">
      <w:pPr>
        <w:pStyle w:val="BodyText"/>
      </w:pPr>
      <w:r>
        <w:t>[</w:t>
      </w:r>
      <w:r w:rsidRPr="00CC7FED">
        <w:rPr>
          <w:highlight w:val="yellow"/>
        </w:rPr>
        <w:t>refer to / update required for IALA G1118 – Marine Casualty / Incident reporting and recording, including near-miss situations as it relates to a VTS? Perhaps this guideline can be revised to include MASS incidents?]</w:t>
      </w:r>
    </w:p>
    <w:p w14:paraId="437A127B" w14:textId="77777777" w:rsidR="0071442A" w:rsidRDefault="00142033" w:rsidP="00142033">
      <w:pPr>
        <w:pStyle w:val="BodyText"/>
      </w:pPr>
      <w:r w:rsidRPr="008E2ACA">
        <w:t xml:space="preserve">All accidents and near misses/dangerous occurrences should be reported </w:t>
      </w:r>
      <w:r w:rsidR="0071442A">
        <w:t xml:space="preserve">as per existing requirements.  </w:t>
      </w:r>
      <w:r w:rsidRPr="008E2ACA">
        <w:t xml:space="preserve">The method for reporting of accidents should be well understood by all personnel. </w:t>
      </w:r>
    </w:p>
    <w:p w14:paraId="37FEE2A3" w14:textId="0D6158FF" w:rsidR="00142033" w:rsidRDefault="0071442A" w:rsidP="00425189">
      <w:pPr>
        <w:pStyle w:val="BodyText"/>
      </w:pPr>
      <w:r w:rsidRPr="0071442A">
        <w:t xml:space="preserve">Detailed information on the interaction of MASS within a VTS area is included in </w:t>
      </w:r>
      <w:commentRangeStart w:id="128"/>
      <w:r w:rsidRPr="0071442A">
        <w:t>IALA G ####.# VTS Interaction with a Mix of Vessels including MASS</w:t>
      </w:r>
      <w:commentRangeEnd w:id="128"/>
      <w:r w:rsidRPr="0071442A">
        <w:commentReference w:id="128"/>
      </w:r>
    </w:p>
    <w:p w14:paraId="4C5F5B6E" w14:textId="77777777" w:rsidR="000B0814" w:rsidRDefault="000B0814" w:rsidP="0071442A">
      <w:pPr>
        <w:pStyle w:val="Heading2"/>
      </w:pPr>
      <w:bookmarkStart w:id="129" w:name="_Toc111186840"/>
      <w:bookmarkStart w:id="130" w:name="_Toc178796434"/>
      <w:bookmarkStart w:id="131" w:name="_Toc178886911"/>
      <w:r w:rsidRPr="0071442A">
        <w:t>Portrayal of MASS</w:t>
      </w:r>
      <w:bookmarkEnd w:id="129"/>
      <w:bookmarkEnd w:id="130"/>
      <w:bookmarkEnd w:id="131"/>
    </w:p>
    <w:p w14:paraId="108512B7" w14:textId="77777777" w:rsidR="0071442A" w:rsidRPr="0071442A" w:rsidRDefault="0071442A" w:rsidP="0071442A">
      <w:pPr>
        <w:pStyle w:val="Heading2separationline"/>
      </w:pPr>
    </w:p>
    <w:p w14:paraId="2AD710A1" w14:textId="6D2ECD77" w:rsidR="00DA276C" w:rsidRPr="008E2ACA" w:rsidRDefault="000B0814" w:rsidP="000B0814">
      <w:pPr>
        <w:pStyle w:val="BodyText"/>
      </w:pPr>
      <w:r w:rsidRPr="008E2ACA">
        <w:t>MASS needs to be clearly defined and</w:t>
      </w:r>
      <w:r w:rsidR="00997A06">
        <w:t xml:space="preserve"> easily </w:t>
      </w:r>
      <w:proofErr w:type="spellStart"/>
      <w:r w:rsidR="00997A06">
        <w:t>recongised</w:t>
      </w:r>
      <w:proofErr w:type="spellEnd"/>
      <w:r w:rsidR="00997A06">
        <w:t xml:space="preserve"> on display systems</w:t>
      </w:r>
      <w:r w:rsidRPr="008E2ACA">
        <w:t xml:space="preserve">.  Other vessels </w:t>
      </w:r>
      <w:r w:rsidR="0071442A">
        <w:t xml:space="preserve">and shore authorities/VTS </w:t>
      </w:r>
      <w:r w:rsidRPr="008E2ACA">
        <w:t xml:space="preserve">should have the means for understanding the intention of a MASS manoeuvre.  </w:t>
      </w:r>
    </w:p>
    <w:p w14:paraId="3CD3E588" w14:textId="413E8AE5" w:rsidR="000B0814" w:rsidRPr="0071442A" w:rsidRDefault="0071442A" w:rsidP="0071442A">
      <w:pPr>
        <w:pStyle w:val="Heading3"/>
      </w:pPr>
      <w:bookmarkStart w:id="132" w:name="_Toc98334459"/>
      <w:bookmarkStart w:id="133" w:name="_Toc111186841"/>
      <w:bookmarkStart w:id="134" w:name="_Toc178796435"/>
      <w:bookmarkStart w:id="135" w:name="_Toc178886912"/>
      <w:r>
        <w:t>DST</w:t>
      </w:r>
      <w:r w:rsidR="002710F8">
        <w:t xml:space="preserve">, </w:t>
      </w:r>
      <w:r w:rsidR="000B0814" w:rsidRPr="0071442A">
        <w:t>ECDIS</w:t>
      </w:r>
      <w:r w:rsidR="002710F8">
        <w:t xml:space="preserve">, </w:t>
      </w:r>
      <w:r w:rsidR="000B0814" w:rsidRPr="0071442A">
        <w:t>radar</w:t>
      </w:r>
      <w:r w:rsidR="002710F8">
        <w:t xml:space="preserve">, </w:t>
      </w:r>
      <w:r w:rsidR="000B0814" w:rsidRPr="0071442A">
        <w:t>charts</w:t>
      </w:r>
      <w:bookmarkEnd w:id="132"/>
      <w:bookmarkEnd w:id="133"/>
      <w:bookmarkEnd w:id="134"/>
      <w:bookmarkEnd w:id="135"/>
      <w:r>
        <w:t xml:space="preserve"> </w:t>
      </w:r>
    </w:p>
    <w:p w14:paraId="28195D73" w14:textId="61DAE1F0" w:rsidR="000B0814" w:rsidRPr="003624E7" w:rsidRDefault="002710F8" w:rsidP="000B0814">
      <w:pPr>
        <w:pStyle w:val="BodyText"/>
        <w:rPr>
          <w:rFonts w:ascii="Calibri" w:hAnsi="Calibri" w:cs="Calibri"/>
        </w:rPr>
      </w:pPr>
      <w:r>
        <w:rPr>
          <w:rFonts w:ascii="Calibri" w:hAnsi="Calibri" w:cs="Calibri"/>
        </w:rPr>
        <w:t xml:space="preserve">Portrayal of MASS on Decision Support Tools will </w:t>
      </w:r>
      <w:r w:rsidR="003624E7">
        <w:rPr>
          <w:rFonts w:ascii="Calibri" w:hAnsi="Calibri" w:cs="Calibri"/>
        </w:rPr>
        <w:t xml:space="preserve">be required to support VTS operations. Portrayal will be in line with </w:t>
      </w:r>
      <w:r w:rsidR="000B0814" w:rsidRPr="008E2ACA">
        <w:rPr>
          <w:rFonts w:ascii="Calibri" w:hAnsi="Calibri" w:cs="Calibri"/>
        </w:rPr>
        <w:t xml:space="preserve">updates in IMO, </w:t>
      </w:r>
      <w:bookmarkStart w:id="136" w:name="_Toc350169529"/>
      <w:bookmarkStart w:id="137" w:name="_Toc352771243"/>
      <w:bookmarkStart w:id="138" w:name="_Toc356482087"/>
      <w:bookmarkStart w:id="139" w:name="_Toc358287859"/>
      <w:bookmarkStart w:id="140" w:name="_Toc376426565"/>
      <w:bookmarkStart w:id="141" w:name="_Toc379892946"/>
      <w:bookmarkStart w:id="142" w:name="_Toc381974975"/>
      <w:r w:rsidR="000B0814" w:rsidRPr="008E2ACA">
        <w:rPr>
          <w:rFonts w:ascii="Calibri" w:hAnsi="Calibri" w:cs="Calibri"/>
        </w:rPr>
        <w:t xml:space="preserve">the </w:t>
      </w:r>
      <w:r w:rsidR="000B0814" w:rsidRPr="008E2ACA">
        <w:rPr>
          <w:rFonts w:ascii="Calibri" w:hAnsi="Calibri" w:cs="Calibri"/>
          <w:color w:val="000000"/>
        </w:rPr>
        <w:t>International Electrotechnical Commission (</w:t>
      </w:r>
      <w:bookmarkEnd w:id="136"/>
      <w:bookmarkEnd w:id="137"/>
      <w:bookmarkEnd w:id="138"/>
      <w:bookmarkEnd w:id="139"/>
      <w:bookmarkEnd w:id="140"/>
      <w:bookmarkEnd w:id="141"/>
      <w:bookmarkEnd w:id="142"/>
      <w:r w:rsidR="000B0814" w:rsidRPr="008E2ACA">
        <w:rPr>
          <w:rFonts w:ascii="Calibri" w:hAnsi="Calibri" w:cs="Calibri"/>
        </w:rPr>
        <w:t xml:space="preserve">IEC), the </w:t>
      </w:r>
      <w:r w:rsidR="000B0814" w:rsidRPr="008E2ACA">
        <w:rPr>
          <w:rFonts w:ascii="Calibri" w:hAnsi="Calibri" w:cs="Calibri"/>
          <w:color w:val="000000"/>
        </w:rPr>
        <w:t>International Telecommunications Union</w:t>
      </w:r>
      <w:r w:rsidR="000B0814" w:rsidRPr="008E2ACA">
        <w:rPr>
          <w:rFonts w:ascii="Calibri" w:hAnsi="Calibri" w:cs="Calibri"/>
        </w:rPr>
        <w:t xml:space="preserve"> (ITU) and the </w:t>
      </w:r>
      <w:bookmarkStart w:id="143" w:name="_Toc350169526"/>
      <w:r w:rsidR="000B0814" w:rsidRPr="008E2ACA">
        <w:rPr>
          <w:rFonts w:ascii="Calibri" w:hAnsi="Calibri" w:cs="Calibri"/>
          <w:color w:val="000000"/>
        </w:rPr>
        <w:t>International Hydrographic Organisation</w:t>
      </w:r>
      <w:bookmarkEnd w:id="143"/>
      <w:r w:rsidR="000B0814" w:rsidRPr="008E2ACA">
        <w:rPr>
          <w:rFonts w:ascii="Calibri" w:hAnsi="Calibri" w:cs="Calibri"/>
          <w:color w:val="000000"/>
        </w:rPr>
        <w:t xml:space="preserve"> (</w:t>
      </w:r>
      <w:r w:rsidR="000B0814" w:rsidRPr="008E2ACA">
        <w:rPr>
          <w:rFonts w:ascii="Calibri" w:hAnsi="Calibri" w:cs="Calibri"/>
        </w:rPr>
        <w:t>IHO)</w:t>
      </w:r>
      <w:r w:rsidR="000B0814" w:rsidRPr="008E2ACA">
        <w:t xml:space="preserve"> standards for displaying vessel information </w:t>
      </w:r>
      <w:r w:rsidR="00997A06">
        <w:t xml:space="preserve">while addressing the specific needs of VTS.  </w:t>
      </w:r>
      <w:r w:rsidR="000B0814" w:rsidRPr="008E2ACA">
        <w:t xml:space="preserve"> </w:t>
      </w:r>
    </w:p>
    <w:p w14:paraId="7022C80F" w14:textId="77777777" w:rsidR="000B0814" w:rsidRDefault="000B0814" w:rsidP="000B0814">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p>
    <w:p w14:paraId="1F8588A4" w14:textId="37371F35" w:rsidR="00DA276C" w:rsidRPr="008E2ACA" w:rsidRDefault="00997A06" w:rsidP="000B0814">
      <w:pPr>
        <w:pStyle w:val="BodyText"/>
      </w:pPr>
      <w:r>
        <w:rPr>
          <w:rFonts w:cstheme="minorHAnsi"/>
        </w:rPr>
        <w:t xml:space="preserve">Detailed information on the interaction of MASS within a VTS area is included in </w:t>
      </w:r>
      <w:commentRangeStart w:id="144"/>
      <w:r>
        <w:rPr>
          <w:rFonts w:cstheme="minorHAnsi"/>
        </w:rPr>
        <w:t>IALA G ####.# VTS Interaction with a Mix of Vessels including MASS</w:t>
      </w:r>
      <w:commentRangeEnd w:id="144"/>
      <w:r>
        <w:rPr>
          <w:rStyle w:val="CommentReference"/>
        </w:rPr>
        <w:commentReference w:id="144"/>
      </w:r>
    </w:p>
    <w:p w14:paraId="0161EC00" w14:textId="77777777" w:rsidR="000B0814" w:rsidRPr="008E2ACA" w:rsidRDefault="000B0814" w:rsidP="004F7498">
      <w:pPr>
        <w:pStyle w:val="Heading3"/>
      </w:pPr>
      <w:bookmarkStart w:id="145" w:name="_Toc98334460"/>
      <w:bookmarkStart w:id="146" w:name="_Toc111186842"/>
      <w:bookmarkStart w:id="147" w:name="_Toc178796436"/>
      <w:bookmarkStart w:id="148" w:name="_Toc178886913"/>
      <w:r w:rsidRPr="008E2ACA">
        <w:t>Designated routes on charts</w:t>
      </w:r>
      <w:bookmarkEnd w:id="145"/>
      <w:bookmarkEnd w:id="146"/>
      <w:bookmarkEnd w:id="147"/>
      <w:bookmarkEnd w:id="148"/>
    </w:p>
    <w:p w14:paraId="725F9830" w14:textId="77777777" w:rsidR="00482336" w:rsidRDefault="00997A06" w:rsidP="000B0814">
      <w:pPr>
        <w:pStyle w:val="BodyText"/>
      </w:pPr>
      <w:r>
        <w:t>[</w:t>
      </w:r>
      <w:r w:rsidRPr="00482336">
        <w:rPr>
          <w:highlight w:val="yellow"/>
        </w:rPr>
        <w:t>To discuss – should MASS be put into specific, designated routes for MASS?  Initial discussion indicate that this is not viable and should not be considered for port and coastal areas, noting choke points and existing routing limitations.</w:t>
      </w:r>
      <w:r>
        <w:t xml:space="preserve"> ]</w:t>
      </w:r>
    </w:p>
    <w:p w14:paraId="2EB8BE4B" w14:textId="5BB550C9" w:rsidR="00425189" w:rsidRDefault="00425189" w:rsidP="00425189">
      <w:pPr>
        <w:pStyle w:val="Heading1"/>
      </w:pPr>
      <w:bookmarkStart w:id="149" w:name="_Toc178796437"/>
      <w:bookmarkStart w:id="150" w:name="_Toc178886914"/>
      <w:r w:rsidRPr="00425189">
        <w:t>CONSIDERATIONS FOR THE PROVISION OF ATON IN A MASS ENVIRONMENT</w:t>
      </w:r>
      <w:bookmarkEnd w:id="149"/>
      <w:bookmarkEnd w:id="150"/>
    </w:p>
    <w:p w14:paraId="43641063" w14:textId="77777777" w:rsidR="00425189" w:rsidRDefault="00425189" w:rsidP="00425189">
      <w:pPr>
        <w:pStyle w:val="Heading1separationline"/>
      </w:pPr>
    </w:p>
    <w:p w14:paraId="068245FD" w14:textId="2F521333" w:rsidR="005D1EB9" w:rsidRPr="008E2ACA" w:rsidRDefault="005D1EB9" w:rsidP="005D1EB9">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w:t>
      </w:r>
      <w:r w:rsidR="00482336">
        <w:t xml:space="preserve"> factors that include</w:t>
      </w:r>
      <w:r w:rsidRPr="008E2ACA">
        <w:t xml:space="preserve">: </w:t>
      </w:r>
    </w:p>
    <w:p w14:paraId="4EC39FED" w14:textId="77777777" w:rsidR="005D1EB9" w:rsidRPr="008E2ACA" w:rsidRDefault="005D1EB9" w:rsidP="005D1EB9">
      <w:pPr>
        <w:pStyle w:val="BodyText"/>
        <w:numPr>
          <w:ilvl w:val="0"/>
          <w:numId w:val="50"/>
        </w:numPr>
        <w:ind w:left="567" w:hanging="567"/>
      </w:pPr>
      <w:r w:rsidRPr="008E2ACA">
        <w:t>Risk Mitigation</w:t>
      </w:r>
    </w:p>
    <w:p w14:paraId="41DB1699" w14:textId="77777777" w:rsidR="005D1EB9" w:rsidRPr="008E2ACA" w:rsidRDefault="005D1EB9" w:rsidP="005D1EB9">
      <w:pPr>
        <w:pStyle w:val="BodyText"/>
        <w:numPr>
          <w:ilvl w:val="0"/>
          <w:numId w:val="50"/>
        </w:numPr>
        <w:ind w:left="567" w:hanging="567"/>
      </w:pPr>
      <w:r w:rsidRPr="008E2ACA">
        <w:lastRenderedPageBreak/>
        <w:t>Services to be rendered to support safe navigation</w:t>
      </w:r>
    </w:p>
    <w:p w14:paraId="0CFEBAB6" w14:textId="77777777" w:rsidR="005D1EB9" w:rsidRPr="008E2ACA" w:rsidRDefault="005D1EB9" w:rsidP="005D1EB9">
      <w:pPr>
        <w:pStyle w:val="BodyText"/>
        <w:numPr>
          <w:ilvl w:val="0"/>
          <w:numId w:val="50"/>
        </w:numPr>
        <w:ind w:left="567" w:hanging="567"/>
      </w:pPr>
      <w:r w:rsidRPr="008E2ACA">
        <w:t>Methods for service delivery / provision</w:t>
      </w:r>
    </w:p>
    <w:p w14:paraId="234D8467" w14:textId="77777777" w:rsidR="005D1EB9" w:rsidRPr="008E2ACA" w:rsidRDefault="005D1EB9" w:rsidP="005D1EB9">
      <w:pPr>
        <w:pStyle w:val="BodyText"/>
        <w:numPr>
          <w:ilvl w:val="0"/>
          <w:numId w:val="50"/>
        </w:numPr>
        <w:ind w:left="567" w:hanging="567"/>
      </w:pPr>
      <w:r w:rsidRPr="008E2ACA">
        <w:t xml:space="preserve">MASS service requirements </w:t>
      </w:r>
    </w:p>
    <w:p w14:paraId="6FDD244E" w14:textId="77777777" w:rsidR="005D1EB9" w:rsidRPr="008E2ACA" w:rsidRDefault="005D1EB9" w:rsidP="005D1EB9">
      <w:pPr>
        <w:pStyle w:val="BodyText"/>
        <w:numPr>
          <w:ilvl w:val="0"/>
          <w:numId w:val="50"/>
        </w:numPr>
        <w:ind w:left="567" w:hanging="567"/>
      </w:pPr>
      <w:r w:rsidRPr="008E2ACA">
        <w:t>Remote berthing and connections to shore services</w:t>
      </w:r>
    </w:p>
    <w:p w14:paraId="11C6A9B8" w14:textId="77777777" w:rsidR="005D1EB9" w:rsidRPr="008E2ACA" w:rsidRDefault="005D1EB9" w:rsidP="005D1EB9">
      <w:pPr>
        <w:pStyle w:val="BodyText"/>
        <w:numPr>
          <w:ilvl w:val="0"/>
          <w:numId w:val="50"/>
        </w:numPr>
        <w:ind w:left="567" w:hanging="567"/>
      </w:pPr>
      <w:r w:rsidRPr="008E2ACA">
        <w:t>VTS environment interaction</w:t>
      </w:r>
    </w:p>
    <w:p w14:paraId="0D69A22F" w14:textId="77777777" w:rsidR="005D1EB9" w:rsidRPr="008E2ACA" w:rsidRDefault="005D1EB9" w:rsidP="005D1EB9">
      <w:pPr>
        <w:pStyle w:val="BodyText"/>
        <w:numPr>
          <w:ilvl w:val="0"/>
          <w:numId w:val="50"/>
        </w:numPr>
        <w:ind w:left="567" w:hanging="567"/>
      </w:pPr>
      <w:r w:rsidRPr="008E2ACA">
        <w:t>Route Message transfer</w:t>
      </w:r>
    </w:p>
    <w:p w14:paraId="287F8A3E" w14:textId="31DBFB46" w:rsidR="005D1EB9" w:rsidRPr="008E2ACA" w:rsidRDefault="005D1EB9" w:rsidP="005D1EB9">
      <w:pPr>
        <w:pStyle w:val="BodyText"/>
        <w:numPr>
          <w:ilvl w:val="0"/>
          <w:numId w:val="50"/>
        </w:numPr>
        <w:ind w:left="567" w:hanging="567"/>
      </w:pPr>
      <w:r w:rsidRPr="008E2ACA">
        <w:t>Local situational awareness and control including tracking of vessels</w:t>
      </w:r>
    </w:p>
    <w:p w14:paraId="3FE72399" w14:textId="77777777" w:rsidR="005D1EB9" w:rsidRPr="008E2ACA" w:rsidRDefault="005D1EB9" w:rsidP="005D1EB9">
      <w:pPr>
        <w:pStyle w:val="BodyText"/>
        <w:numPr>
          <w:ilvl w:val="0"/>
          <w:numId w:val="50"/>
        </w:numPr>
        <w:ind w:left="567" w:hanging="567"/>
      </w:pPr>
      <w:r w:rsidRPr="008E2ACA">
        <w:t>Metrological systems and data</w:t>
      </w:r>
    </w:p>
    <w:p w14:paraId="214D6B77" w14:textId="77777777" w:rsidR="005D1EB9" w:rsidRPr="008E2ACA" w:rsidRDefault="005D1EB9" w:rsidP="005D1EB9">
      <w:pPr>
        <w:pStyle w:val="BodyText"/>
        <w:numPr>
          <w:ilvl w:val="0"/>
          <w:numId w:val="50"/>
        </w:numPr>
        <w:ind w:left="567" w:hanging="567"/>
      </w:pPr>
      <w:r w:rsidRPr="008E2ACA">
        <w:t>Hydrographic systems and data</w:t>
      </w:r>
    </w:p>
    <w:p w14:paraId="322087A0" w14:textId="77777777" w:rsidR="005D1EB9" w:rsidRPr="008E2ACA" w:rsidRDefault="005D1EB9" w:rsidP="005D1EB9">
      <w:pPr>
        <w:pStyle w:val="BodyText"/>
        <w:numPr>
          <w:ilvl w:val="0"/>
          <w:numId w:val="50"/>
        </w:numPr>
        <w:ind w:left="567" w:hanging="567"/>
      </w:pPr>
      <w:proofErr w:type="spellStart"/>
      <w:r w:rsidRPr="008E2ACA">
        <w:t>AtoN</w:t>
      </w:r>
      <w:proofErr w:type="spellEnd"/>
      <w:r w:rsidRPr="008E2ACA">
        <w:t xml:space="preserve"> availability</w:t>
      </w:r>
    </w:p>
    <w:p w14:paraId="24FFE556" w14:textId="77777777" w:rsidR="005D1EB9" w:rsidRPr="008E2ACA" w:rsidRDefault="005D1EB9" w:rsidP="005D1EB9">
      <w:pPr>
        <w:pStyle w:val="BodyText"/>
        <w:numPr>
          <w:ilvl w:val="0"/>
          <w:numId w:val="50"/>
        </w:numPr>
        <w:ind w:left="567" w:hanging="567"/>
      </w:pPr>
      <w:r w:rsidRPr="008E2ACA">
        <w:t>Vessel traffic and density</w:t>
      </w:r>
    </w:p>
    <w:p w14:paraId="080DD06A" w14:textId="77777777" w:rsidR="005D1EB9" w:rsidRPr="008E2ACA" w:rsidRDefault="005D1EB9" w:rsidP="005D1EB9">
      <w:pPr>
        <w:pStyle w:val="BodyText"/>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15012084" w14:textId="77777777" w:rsidR="005D1EB9" w:rsidRPr="008E2ACA" w:rsidRDefault="005D1EB9" w:rsidP="005D1EB9">
      <w:pPr>
        <w:pStyle w:val="BodyText"/>
        <w:numPr>
          <w:ilvl w:val="0"/>
          <w:numId w:val="50"/>
        </w:numPr>
        <w:ind w:left="567" w:hanging="567"/>
      </w:pPr>
      <w:r w:rsidRPr="008E2ACA">
        <w:t xml:space="preserve">Adopt, adapt or extend existing technology </w:t>
      </w:r>
    </w:p>
    <w:p w14:paraId="67492FA8" w14:textId="77777777" w:rsidR="005D1EB9" w:rsidRDefault="005D1EB9" w:rsidP="005D1EB9">
      <w:pPr>
        <w:pStyle w:val="BodyText"/>
        <w:numPr>
          <w:ilvl w:val="0"/>
          <w:numId w:val="50"/>
        </w:numPr>
        <w:ind w:left="567" w:hanging="567"/>
      </w:pPr>
      <w:r w:rsidRPr="008E2ACA">
        <w:t>Communication services</w:t>
      </w:r>
    </w:p>
    <w:p w14:paraId="7DB639B6" w14:textId="77777777" w:rsidR="005D1EB9" w:rsidRPr="008E2ACA" w:rsidRDefault="005D1EB9" w:rsidP="005D1EB9">
      <w:pPr>
        <w:pStyle w:val="BodyText"/>
        <w:numPr>
          <w:ilvl w:val="0"/>
          <w:numId w:val="50"/>
        </w:numPr>
        <w:ind w:left="567" w:hanging="567"/>
      </w:pPr>
      <w:r>
        <w:t xml:space="preserve">Sustainability of </w:t>
      </w:r>
      <w:proofErr w:type="spellStart"/>
      <w:r>
        <w:t>AtoN</w:t>
      </w:r>
      <w:proofErr w:type="spellEnd"/>
    </w:p>
    <w:p w14:paraId="61B3A28A" w14:textId="77777777" w:rsidR="00AC4D1A" w:rsidRPr="008E2ACA" w:rsidRDefault="00AC4D1A" w:rsidP="00AC4D1A">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 MASS interaction with:</w:t>
      </w:r>
    </w:p>
    <w:p w14:paraId="436F8005" w14:textId="77777777" w:rsidR="00AC4D1A" w:rsidRDefault="00AC4D1A" w:rsidP="00AC4D1A">
      <w:pPr>
        <w:pStyle w:val="BodyText"/>
        <w:numPr>
          <w:ilvl w:val="0"/>
          <w:numId w:val="98"/>
        </w:numPr>
        <w:ind w:left="426" w:hanging="426"/>
      </w:pPr>
      <w:r w:rsidRPr="008E2ACA">
        <w:t>Fixed</w:t>
      </w:r>
      <w:r>
        <w:t xml:space="preserve">, </w:t>
      </w:r>
      <w:r w:rsidRPr="008E2ACA">
        <w:t>floating</w:t>
      </w:r>
      <w:r>
        <w:t>,</w:t>
      </w:r>
      <w:r w:rsidRPr="008E2ACA">
        <w:t xml:space="preserve"> </w:t>
      </w:r>
      <w:r>
        <w:t xml:space="preserve">electronic and radio </w:t>
      </w:r>
      <w:proofErr w:type="spellStart"/>
      <w:r>
        <w:t>AtoN</w:t>
      </w:r>
      <w:proofErr w:type="spellEnd"/>
    </w:p>
    <w:p w14:paraId="278F0B45" w14:textId="77777777" w:rsidR="00AC4D1A" w:rsidRDefault="00AC4D1A" w:rsidP="00AC4D1A">
      <w:pPr>
        <w:pStyle w:val="BodyText"/>
        <w:numPr>
          <w:ilvl w:val="0"/>
          <w:numId w:val="98"/>
        </w:numPr>
        <w:ind w:left="426" w:hanging="426"/>
      </w:pPr>
      <w:r>
        <w:t>Position support mechanisms as technology evolves</w:t>
      </w:r>
    </w:p>
    <w:p w14:paraId="35B02C89" w14:textId="77777777" w:rsidR="00AC4D1A" w:rsidRPr="008E2ACA" w:rsidRDefault="00AC4D1A" w:rsidP="00AC4D1A">
      <w:pPr>
        <w:pStyle w:val="BodyText"/>
        <w:numPr>
          <w:ilvl w:val="0"/>
          <w:numId w:val="98"/>
        </w:numPr>
        <w:ind w:left="426" w:hanging="426"/>
      </w:pPr>
      <w:r w:rsidRPr="008E2ACA">
        <w:t>Manned vessels</w:t>
      </w:r>
    </w:p>
    <w:p w14:paraId="42A94EC6" w14:textId="77777777" w:rsidR="00AC4D1A" w:rsidRPr="008E2ACA" w:rsidRDefault="00AC4D1A" w:rsidP="00AC4D1A">
      <w:pPr>
        <w:pStyle w:val="BodyText"/>
        <w:numPr>
          <w:ilvl w:val="0"/>
          <w:numId w:val="99"/>
        </w:numPr>
      </w:pPr>
      <w:r w:rsidRPr="008E2ACA">
        <w:t>Choice of media (voice, digital, etc)</w:t>
      </w:r>
    </w:p>
    <w:p w14:paraId="743FD4F3" w14:textId="77777777" w:rsidR="00AC4D1A" w:rsidRPr="008E2ACA" w:rsidRDefault="00AC4D1A" w:rsidP="00AC4D1A">
      <w:pPr>
        <w:pStyle w:val="BodyText"/>
        <w:numPr>
          <w:ilvl w:val="0"/>
          <w:numId w:val="99"/>
        </w:numPr>
      </w:pPr>
      <w:r w:rsidRPr="008E2ACA">
        <w:t xml:space="preserve">How to inform other seafarers </w:t>
      </w:r>
      <w:r w:rsidRPr="008A329C">
        <w:t>(COLREG rules 16++)</w:t>
      </w:r>
    </w:p>
    <w:p w14:paraId="4FD95202" w14:textId="77777777" w:rsidR="00AC4D1A" w:rsidRPr="008E2ACA" w:rsidRDefault="00AC4D1A" w:rsidP="00AC4D1A">
      <w:pPr>
        <w:pStyle w:val="BodyText"/>
        <w:numPr>
          <w:ilvl w:val="0"/>
          <w:numId w:val="99"/>
        </w:numPr>
      </w:pPr>
      <w:r w:rsidRPr="008E2ACA">
        <w:t>How to interact with smaller vessels, kayaks, rowing boats etc. (including target detection)</w:t>
      </w:r>
    </w:p>
    <w:p w14:paraId="5F2BE793" w14:textId="77777777" w:rsidR="00AC4D1A" w:rsidRPr="008E2ACA" w:rsidRDefault="00AC4D1A" w:rsidP="00AC4D1A">
      <w:pPr>
        <w:pStyle w:val="BodyText"/>
        <w:numPr>
          <w:ilvl w:val="0"/>
          <w:numId w:val="98"/>
        </w:numPr>
        <w:ind w:left="426" w:hanging="426"/>
      </w:pPr>
      <w:r w:rsidRPr="008E2ACA">
        <w:t>GMDSS compatibility</w:t>
      </w:r>
    </w:p>
    <w:p w14:paraId="325FCBDE" w14:textId="77777777" w:rsidR="00AC4D1A" w:rsidRPr="008E2ACA" w:rsidRDefault="00AC4D1A" w:rsidP="00AC4D1A">
      <w:pPr>
        <w:pStyle w:val="BodyText"/>
        <w:numPr>
          <w:ilvl w:val="0"/>
          <w:numId w:val="98"/>
        </w:numPr>
        <w:ind w:left="426" w:hanging="426"/>
      </w:pPr>
      <w:r w:rsidRPr="008E2ACA">
        <w:t>Offshore structures</w:t>
      </w:r>
    </w:p>
    <w:p w14:paraId="201CD8D8" w14:textId="77777777" w:rsidR="00AC4D1A" w:rsidRPr="008E2ACA" w:rsidRDefault="00AC4D1A" w:rsidP="00AC4D1A">
      <w:pPr>
        <w:pStyle w:val="BodyText"/>
        <w:numPr>
          <w:ilvl w:val="0"/>
          <w:numId w:val="98"/>
        </w:numPr>
        <w:ind w:left="426" w:hanging="426"/>
      </w:pPr>
      <w:r w:rsidRPr="008E2ACA">
        <w:t>MASS/MASS</w:t>
      </w:r>
    </w:p>
    <w:p w14:paraId="0DB79E1B" w14:textId="77777777" w:rsidR="00AC4D1A" w:rsidRPr="008E2ACA" w:rsidRDefault="00AC4D1A" w:rsidP="00AC4D1A">
      <w:pPr>
        <w:pStyle w:val="BodyText"/>
        <w:numPr>
          <w:ilvl w:val="0"/>
          <w:numId w:val="98"/>
        </w:numPr>
        <w:ind w:left="426" w:hanging="426"/>
      </w:pPr>
      <w:r>
        <w:t>Other s</w:t>
      </w:r>
      <w:r w:rsidRPr="008E2ACA">
        <w:t>hore based</w:t>
      </w:r>
      <w:r>
        <w:t xml:space="preserve"> infrastructure</w:t>
      </w:r>
    </w:p>
    <w:p w14:paraId="7B5D96DE" w14:textId="5494F28E" w:rsidR="00425189" w:rsidRDefault="00425189" w:rsidP="00425189">
      <w:pPr>
        <w:pStyle w:val="Heading2"/>
      </w:pPr>
      <w:bookmarkStart w:id="151" w:name="_Toc178796438"/>
      <w:bookmarkStart w:id="152" w:name="_Toc178886915"/>
      <w:r>
        <w:t>Operational</w:t>
      </w:r>
      <w:r w:rsidR="00482336">
        <w:t xml:space="preserve"> Aspects for AtoN in a MASS environment</w:t>
      </w:r>
      <w:bookmarkEnd w:id="151"/>
      <w:bookmarkEnd w:id="152"/>
    </w:p>
    <w:p w14:paraId="300B47F1" w14:textId="77777777" w:rsidR="00425189" w:rsidRDefault="00425189" w:rsidP="00425189">
      <w:pPr>
        <w:pStyle w:val="Heading2separationline"/>
      </w:pPr>
    </w:p>
    <w:p w14:paraId="2EF704F7" w14:textId="46B81F6D" w:rsidR="00425189" w:rsidRDefault="00482336" w:rsidP="00425189">
      <w:pPr>
        <w:pStyle w:val="BodyText"/>
      </w:pPr>
      <w:r>
        <w:t>[</w:t>
      </w:r>
      <w:r w:rsidRPr="00482336">
        <w:rPr>
          <w:highlight w:val="yellow"/>
        </w:rPr>
        <w:t>introduction text to be developed</w:t>
      </w:r>
      <w:r>
        <w:t>]</w:t>
      </w:r>
    </w:p>
    <w:p w14:paraId="310C677E" w14:textId="77777777" w:rsidR="009939D8" w:rsidRPr="008E2ACA" w:rsidRDefault="009939D8" w:rsidP="009939D8">
      <w:pPr>
        <w:pStyle w:val="Heading3"/>
        <w:keepNext w:val="0"/>
        <w:keepLines w:val="0"/>
        <w:numPr>
          <w:ilvl w:val="2"/>
          <w:numId w:val="11"/>
        </w:numPr>
        <w:ind w:left="993" w:hanging="993"/>
      </w:pPr>
      <w:bookmarkStart w:id="153" w:name="_Toc98334495"/>
      <w:bookmarkStart w:id="154" w:name="_Toc111186873"/>
      <w:bookmarkStart w:id="155" w:name="_Toc178796439"/>
      <w:bookmarkStart w:id="156" w:name="_Toc178886916"/>
      <w:r w:rsidRPr="008E2ACA">
        <w:t>Applicability to Mass Operations</w:t>
      </w:r>
      <w:bookmarkEnd w:id="153"/>
      <w:bookmarkEnd w:id="154"/>
      <w:bookmarkEnd w:id="155"/>
      <w:bookmarkEnd w:id="156"/>
      <w:r w:rsidRPr="008E2ACA">
        <w:t xml:space="preserve"> </w:t>
      </w:r>
    </w:p>
    <w:p w14:paraId="43EB1C33" w14:textId="77777777" w:rsidR="009939D8" w:rsidRPr="008E2ACA" w:rsidRDefault="009939D8" w:rsidP="009939D8">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2DA598AF" w14:textId="77777777" w:rsidR="009939D8" w:rsidRPr="008E2ACA" w:rsidRDefault="009939D8" w:rsidP="009939D8">
      <w:pPr>
        <w:pStyle w:val="BodyText"/>
      </w:pPr>
      <w:r w:rsidRPr="008E2ACA">
        <w:t xml:space="preserve">The State obligations will only find application to MASS operators to the extent that both: </w:t>
      </w:r>
    </w:p>
    <w:p w14:paraId="44DF4857" w14:textId="77777777" w:rsidR="009939D8" w:rsidRPr="008E2ACA" w:rsidRDefault="009939D8" w:rsidP="009939D8">
      <w:pPr>
        <w:pStyle w:val="BodyText"/>
        <w:numPr>
          <w:ilvl w:val="0"/>
          <w:numId w:val="105"/>
        </w:numPr>
        <w:ind w:left="426" w:hanging="426"/>
      </w:pPr>
      <w:r w:rsidRPr="008E2ACA">
        <w:t xml:space="preserve">the MASS is itself a “ship”; and </w:t>
      </w:r>
    </w:p>
    <w:p w14:paraId="44E7187B" w14:textId="77777777" w:rsidR="009939D8" w:rsidRPr="008E2ACA" w:rsidRDefault="009939D8" w:rsidP="009939D8">
      <w:pPr>
        <w:pStyle w:val="BodyText"/>
        <w:numPr>
          <w:ilvl w:val="0"/>
          <w:numId w:val="105"/>
        </w:numPr>
        <w:ind w:left="426" w:hanging="426"/>
      </w:pPr>
      <w:r w:rsidRPr="008E2ACA">
        <w:t xml:space="preserve">an individual operator can be regarded as its “master” at the time of becoming aware of an incident. </w:t>
      </w:r>
    </w:p>
    <w:p w14:paraId="70A30F95" w14:textId="77777777" w:rsidR="009939D8" w:rsidRPr="008E2ACA" w:rsidRDefault="009939D8" w:rsidP="009939D8">
      <w:pPr>
        <w:pStyle w:val="BodyText"/>
      </w:pPr>
      <w:r w:rsidRPr="008E2ACA">
        <w:lastRenderedPageBreak/>
        <w:t xml:space="preserve">A “master” under s.313 of the Merchant Shipping Act 1995 is the individual with “command or charge of a ship”. </w:t>
      </w:r>
    </w:p>
    <w:p w14:paraId="5071BF67" w14:textId="534145CD" w:rsidR="00425189" w:rsidRDefault="00425189" w:rsidP="00425189">
      <w:pPr>
        <w:pStyle w:val="Heading2"/>
      </w:pPr>
      <w:bookmarkStart w:id="157" w:name="_Toc178796440"/>
      <w:bookmarkStart w:id="158" w:name="_Toc178886917"/>
      <w:r>
        <w:t>Systems, technology</w:t>
      </w:r>
      <w:bookmarkEnd w:id="157"/>
      <w:bookmarkEnd w:id="158"/>
    </w:p>
    <w:p w14:paraId="76B2E65D" w14:textId="77777777" w:rsidR="00425189" w:rsidRDefault="00425189" w:rsidP="00425189">
      <w:pPr>
        <w:pStyle w:val="Heading2separationline"/>
      </w:pPr>
    </w:p>
    <w:p w14:paraId="4C23ECE8" w14:textId="26FDA428" w:rsidR="00425189" w:rsidRDefault="00482336" w:rsidP="00425189">
      <w:pPr>
        <w:pStyle w:val="BodyText"/>
      </w:pPr>
      <w:r>
        <w:t>[introduction text to be developed]</w:t>
      </w:r>
    </w:p>
    <w:p w14:paraId="76C89A60" w14:textId="571444EB" w:rsidR="00425189" w:rsidRDefault="00232C98" w:rsidP="00482336">
      <w:pPr>
        <w:pStyle w:val="Heading3"/>
      </w:pPr>
      <w:bookmarkStart w:id="159" w:name="_Toc178796441"/>
      <w:bookmarkStart w:id="160" w:name="_Toc178886918"/>
      <w:r>
        <w:t>Testing and auditing of MASS</w:t>
      </w:r>
      <w:bookmarkEnd w:id="159"/>
      <w:bookmarkEnd w:id="160"/>
    </w:p>
    <w:p w14:paraId="654995AA" w14:textId="58006C9A" w:rsidR="00232C98" w:rsidRDefault="00232C98" w:rsidP="00232C98">
      <w:pPr>
        <w:pStyle w:val="BodyText"/>
      </w:pPr>
      <w:r>
        <w:t xml:space="preserve">[Require input on this concept – could be related to work on AI auditing.  Input from MASS operators? (OI, </w:t>
      </w:r>
      <w:proofErr w:type="spellStart"/>
      <w:r>
        <w:t>Autoship</w:t>
      </w:r>
      <w:proofErr w:type="spellEnd"/>
      <w:r>
        <w:t xml:space="preserve"> – perhaps DNV </w:t>
      </w:r>
      <w:commentRangeStart w:id="161"/>
      <w:r>
        <w:t>documents</w:t>
      </w:r>
      <w:commentRangeEnd w:id="161"/>
      <w:r w:rsidR="00251293">
        <w:rPr>
          <w:rStyle w:val="CommentReference"/>
        </w:rPr>
        <w:commentReference w:id="161"/>
      </w:r>
      <w:r>
        <w:t xml:space="preserve">?] </w:t>
      </w:r>
    </w:p>
    <w:p w14:paraId="53FD4125" w14:textId="77777777" w:rsidR="00232C98" w:rsidRDefault="00232C98" w:rsidP="00425189">
      <w:pPr>
        <w:pStyle w:val="BodyText"/>
      </w:pPr>
    </w:p>
    <w:p w14:paraId="6E41CE53" w14:textId="77777777" w:rsidR="00425189" w:rsidRDefault="00425189" w:rsidP="00425189">
      <w:pPr>
        <w:pStyle w:val="Heading1"/>
      </w:pPr>
      <w:bookmarkStart w:id="162" w:name="_Toc178796442"/>
      <w:bookmarkStart w:id="163" w:name="_Toc178886919"/>
      <w:r>
        <w:t>CONSIDERATIONS FOR THE PROVISION OF VTS IN A MASS ENVIROMENT</w:t>
      </w:r>
      <w:bookmarkEnd w:id="162"/>
      <w:bookmarkEnd w:id="163"/>
    </w:p>
    <w:p w14:paraId="7CDB61E1" w14:textId="77777777" w:rsidR="00425189" w:rsidRDefault="00425189" w:rsidP="00425189">
      <w:pPr>
        <w:pStyle w:val="Heading1separationline"/>
      </w:pPr>
    </w:p>
    <w:p w14:paraId="3DC7408E" w14:textId="4061AAA0" w:rsidR="00425189" w:rsidRDefault="00251293" w:rsidP="00425189">
      <w:pPr>
        <w:pStyle w:val="BodyText"/>
      </w:pPr>
      <w:r>
        <w:rPr>
          <w:rFonts w:cstheme="minorHAnsi"/>
        </w:rPr>
        <w:t xml:space="preserve">Detailed information on the interaction of MASS within a VTS area is included in </w:t>
      </w:r>
      <w:commentRangeStart w:id="164"/>
      <w:r>
        <w:rPr>
          <w:rFonts w:cstheme="minorHAnsi"/>
        </w:rPr>
        <w:t>IALA G ####.# VTS Interaction with a Mix of Vessels including MASS</w:t>
      </w:r>
      <w:commentRangeEnd w:id="164"/>
      <w:r>
        <w:rPr>
          <w:rStyle w:val="CommentReference"/>
        </w:rPr>
        <w:commentReference w:id="164"/>
      </w:r>
    </w:p>
    <w:p w14:paraId="41BE9A18" w14:textId="77777777" w:rsidR="00EC0490" w:rsidRDefault="00EC0490" w:rsidP="00EC0490">
      <w:pPr>
        <w:pStyle w:val="BodyText"/>
      </w:pPr>
    </w:p>
    <w:p w14:paraId="77CD94D5" w14:textId="77777777" w:rsidR="00EC0490" w:rsidRPr="00F55AD7" w:rsidRDefault="00EC0490" w:rsidP="00EC0490">
      <w:pPr>
        <w:pStyle w:val="Heading1"/>
        <w:numPr>
          <w:ilvl w:val="0"/>
          <w:numId w:val="11"/>
        </w:numPr>
        <w:suppressAutoHyphens/>
        <w:rPr>
          <w:caps w:val="0"/>
        </w:rPr>
      </w:pPr>
      <w:bookmarkStart w:id="165" w:name="_Toc111186885"/>
      <w:bookmarkStart w:id="166" w:name="_Toc178796443"/>
      <w:bookmarkStart w:id="167" w:name="_Toc178886920"/>
      <w:r w:rsidRPr="00F55AD7">
        <w:rPr>
          <w:caps w:val="0"/>
        </w:rPr>
        <w:t>DEFINITIONS</w:t>
      </w:r>
      <w:bookmarkEnd w:id="165"/>
      <w:bookmarkEnd w:id="166"/>
      <w:bookmarkEnd w:id="167"/>
    </w:p>
    <w:p w14:paraId="24D3B02F" w14:textId="77777777" w:rsidR="00EC0490" w:rsidRPr="00F55AD7" w:rsidRDefault="00EC0490" w:rsidP="00EC0490">
      <w:pPr>
        <w:pStyle w:val="Heading1separationline"/>
        <w:suppressAutoHyphens/>
      </w:pPr>
    </w:p>
    <w:p w14:paraId="681AB7D7" w14:textId="77777777" w:rsidR="00EC0490" w:rsidRDefault="00EC0490" w:rsidP="00EC0490">
      <w:pPr>
        <w:pStyle w:val="BodyText"/>
        <w:suppressAutoHyphens/>
        <w:rPr>
          <w:ins w:id="168" w:author="Jillian Carson-Jackson" w:date="2024-10-02T18:14:00Z" w16du:dateUtc="2024-10-02T08:14:00Z"/>
        </w:rPr>
      </w:pPr>
      <w:bookmarkStart w:id="169"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09148AAF" w14:textId="77777777" w:rsidR="00C40BBB" w:rsidRDefault="00C40BBB" w:rsidP="00EC0490">
      <w:pPr>
        <w:pStyle w:val="BodyText"/>
        <w:suppressAutoHyphens/>
      </w:pPr>
    </w:p>
    <w:p w14:paraId="640B98DB" w14:textId="77777777" w:rsidR="00EC0490" w:rsidRDefault="00EC0490" w:rsidP="00EC0490">
      <w:pPr>
        <w:pStyle w:val="Heading1"/>
        <w:keepLines w:val="0"/>
        <w:numPr>
          <w:ilvl w:val="0"/>
          <w:numId w:val="11"/>
        </w:numPr>
        <w:suppressAutoHyphens/>
      </w:pPr>
      <w:bookmarkStart w:id="170" w:name="_Toc111186886"/>
      <w:bookmarkStart w:id="171" w:name="_Toc178796445"/>
      <w:bookmarkStart w:id="172" w:name="_Toc178886922"/>
      <w:bookmarkStart w:id="173" w:name="_Hlk59202516"/>
      <w:bookmarkEnd w:id="169"/>
      <w:r>
        <w:t>abbreviations</w:t>
      </w:r>
      <w:bookmarkEnd w:id="170"/>
      <w:bookmarkEnd w:id="171"/>
      <w:bookmarkEnd w:id="172"/>
    </w:p>
    <w:p w14:paraId="2BF3FD06" w14:textId="77777777" w:rsidR="00EC0490" w:rsidRDefault="00EC0490" w:rsidP="00EC0490">
      <w:pPr>
        <w:pStyle w:val="Heading1separationline"/>
        <w:keepNext/>
        <w:suppressAutoHyphens/>
      </w:pPr>
    </w:p>
    <w:p w14:paraId="6E157097" w14:textId="77777777" w:rsidR="00334418" w:rsidRDefault="00334418" w:rsidP="00334418">
      <w:pPr>
        <w:pStyle w:val="BodyText"/>
      </w:pPr>
      <w:r>
        <w:t>N</w:t>
      </w:r>
      <w:commentRangeStart w:id="174"/>
      <w:r>
        <w:t>ote the terminology developing at IMO</w:t>
      </w:r>
      <w:commentRangeEnd w:id="174"/>
      <w:r>
        <w:rPr>
          <w:rStyle w:val="CommentReference"/>
        </w:rPr>
        <w:commentReference w:id="174"/>
      </w:r>
      <w:r>
        <w:t xml:space="preserve">, </w:t>
      </w:r>
      <w:r w:rsidRPr="0033385C">
        <w:rPr>
          <w:highlight w:val="yellow"/>
        </w:rPr>
        <w:t>ISO</w:t>
      </w:r>
      <w:r>
        <w:t xml:space="preserve">, DNV </w:t>
      </w:r>
    </w:p>
    <w:p w14:paraId="4A3EA57F" w14:textId="77777777" w:rsidR="00EC0490" w:rsidRDefault="00EC0490" w:rsidP="00EC0490">
      <w:pPr>
        <w:pStyle w:val="BodyText"/>
        <w:keepNext/>
        <w:suppressAutoHyphens/>
      </w:pPr>
      <w:r>
        <w:t>[</w:t>
      </w:r>
      <w:r w:rsidRPr="00EC0490">
        <w:rPr>
          <w:highlight w:val="yellow"/>
        </w:rPr>
        <w:t>to be developed</w:t>
      </w:r>
      <w:r>
        <w:t>]</w:t>
      </w:r>
    </w:p>
    <w:p w14:paraId="605FDC91" w14:textId="77777777" w:rsidR="00EC0490" w:rsidRDefault="00EC0490" w:rsidP="00EC0490">
      <w:pPr>
        <w:pStyle w:val="Abbreviations"/>
        <w:keepNext/>
        <w:suppressAutoHyphens/>
      </w:pPr>
    </w:p>
    <w:p w14:paraId="589D81F0" w14:textId="77777777" w:rsidR="00EC0490" w:rsidRPr="005F1314" w:rsidRDefault="00EC0490" w:rsidP="00EC0490">
      <w:pPr>
        <w:pStyle w:val="Abbreviations"/>
        <w:keepNext/>
        <w:suppressAutoHyphens/>
      </w:pPr>
      <w:r w:rsidRPr="005F1314">
        <w:t>NGO</w:t>
      </w:r>
      <w:r w:rsidRPr="005F1314">
        <w:tab/>
        <w:t>Non-governmental organi</w:t>
      </w:r>
      <w:r>
        <w:t>z</w:t>
      </w:r>
      <w:r w:rsidRPr="005F1314">
        <w:t>ation</w:t>
      </w:r>
    </w:p>
    <w:p w14:paraId="2D8EB72B" w14:textId="77777777" w:rsidR="00EC0490" w:rsidRDefault="00EC0490" w:rsidP="00EC0490">
      <w:pPr>
        <w:pStyle w:val="Abbreviations"/>
        <w:keepNext/>
        <w:suppressAutoHyphens/>
      </w:pPr>
      <w:r w:rsidRPr="005F1314">
        <w:t>VTS</w:t>
      </w:r>
      <w:r w:rsidRPr="005F1314">
        <w:tab/>
        <w:t>Vessel Traffic Services</w:t>
      </w:r>
    </w:p>
    <w:p w14:paraId="5715C470" w14:textId="77777777" w:rsidR="00EC0490" w:rsidRPr="005F1314" w:rsidRDefault="00EC0490" w:rsidP="00EC0490">
      <w:pPr>
        <w:pStyle w:val="Abbreviations"/>
        <w:keepNext/>
        <w:suppressAutoHyphens/>
      </w:pPr>
    </w:p>
    <w:p w14:paraId="791DD207" w14:textId="77777777" w:rsidR="00EC0490" w:rsidRPr="00224DAB" w:rsidRDefault="00EC0490" w:rsidP="00EC0490">
      <w:pPr>
        <w:pStyle w:val="Heading1"/>
        <w:numPr>
          <w:ilvl w:val="0"/>
          <w:numId w:val="11"/>
        </w:numPr>
        <w:suppressAutoHyphens/>
      </w:pPr>
      <w:bookmarkStart w:id="175" w:name="_Toc111186887"/>
      <w:bookmarkStart w:id="176" w:name="_Toc178796446"/>
      <w:bookmarkStart w:id="177" w:name="_Toc178886923"/>
      <w:bookmarkEnd w:id="173"/>
      <w:r>
        <w:t>references</w:t>
      </w:r>
      <w:bookmarkEnd w:id="175"/>
      <w:bookmarkEnd w:id="176"/>
      <w:bookmarkEnd w:id="177"/>
    </w:p>
    <w:p w14:paraId="080F527A" w14:textId="77777777" w:rsidR="00EC0490" w:rsidRDefault="00EC0490" w:rsidP="00EC0490">
      <w:pPr>
        <w:pStyle w:val="Heading1separationline"/>
        <w:suppressAutoHyphens/>
      </w:pPr>
    </w:p>
    <w:p w14:paraId="4EDBD694" w14:textId="77777777" w:rsidR="00EC0490" w:rsidRPr="00CF10E3" w:rsidRDefault="00EC0490" w:rsidP="00EC0490">
      <w:pPr>
        <w:pStyle w:val="BodyText"/>
        <w:suppressAutoHyphens/>
      </w:pPr>
      <w:bookmarkStart w:id="178" w:name="_Hlk59209161"/>
      <w:commentRangeStart w:id="179"/>
      <w:r w:rsidRPr="00CF10E3">
        <w:t>References a</w:t>
      </w:r>
      <w:commentRangeEnd w:id="179"/>
      <w:r>
        <w:rPr>
          <w:rStyle w:val="CommentReference"/>
        </w:rPr>
        <w:commentReference w:id="179"/>
      </w:r>
      <w:r w:rsidRPr="00CF10E3">
        <w:t xml:space="preserve">re sources directly referred to in the running text and should be given a sequential number, starting at 1. The reference number should be included as close to the referenced text as possible and included as a number within square brackets. </w:t>
      </w:r>
    </w:p>
    <w:p w14:paraId="62C3D7CF" w14:textId="77777777" w:rsidR="00EC0490" w:rsidRPr="00CF10E3" w:rsidRDefault="00EC0490" w:rsidP="00EC0490">
      <w:pPr>
        <w:pStyle w:val="BodyText"/>
        <w:suppressAutoHyphens/>
      </w:pPr>
      <w:bookmarkStart w:id="180"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0E3B1D8F" w14:textId="77777777" w:rsidR="00EC0490" w:rsidRDefault="00EC0490" w:rsidP="00EC0490">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0CE9A602" w14:textId="77777777" w:rsidR="00EC0490" w:rsidRPr="00CF10E3" w:rsidRDefault="00EC0490" w:rsidP="00EC0490">
      <w:pPr>
        <w:pStyle w:val="BodyText"/>
        <w:suppressAutoHyphens/>
        <w:jc w:val="left"/>
      </w:pPr>
      <w:r w:rsidRPr="00CF10E3">
        <w:t>For example:</w:t>
      </w:r>
    </w:p>
    <w:p w14:paraId="7A9250E5" w14:textId="77777777" w:rsidR="00EC0490" w:rsidRPr="00CF10E3" w:rsidRDefault="00EC0490" w:rsidP="00EC0490">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5A366DE8" w14:textId="77777777" w:rsidR="00EC0490" w:rsidRPr="00CF10E3" w:rsidRDefault="00EC0490" w:rsidP="00EC0490">
      <w:pPr>
        <w:pStyle w:val="BodyText"/>
        <w:suppressAutoHyphens/>
      </w:pPr>
      <w:r w:rsidRPr="00CF10E3">
        <w:lastRenderedPageBreak/>
        <w:t xml:space="preserve">should be included in the reference list as follows: </w:t>
      </w:r>
    </w:p>
    <w:p w14:paraId="75233BEA" w14:textId="77777777" w:rsidR="00EC0490" w:rsidRPr="00CF10E3" w:rsidRDefault="00EC0490" w:rsidP="00EC0490">
      <w:pPr>
        <w:pStyle w:val="Reference"/>
        <w:suppressAutoHyphens/>
      </w:pPr>
      <w:bookmarkStart w:id="181" w:name="_Hlk58941431"/>
      <w:bookmarkStart w:id="182" w:name="_Hlk58941398"/>
      <w:bookmarkEnd w:id="180"/>
      <w:r w:rsidRPr="00CF10E3">
        <w:t>Hawking, S. (2001) The Universe in a Nutshell.</w:t>
      </w:r>
    </w:p>
    <w:p w14:paraId="63BE69A8" w14:textId="77777777" w:rsidR="00EC0490" w:rsidRDefault="00EC0490" w:rsidP="00EC0490">
      <w:pPr>
        <w:pStyle w:val="Reference"/>
        <w:suppressAutoHyphens/>
      </w:pPr>
      <w:bookmarkStart w:id="183" w:name="_Hlk58941458"/>
      <w:bookmarkEnd w:id="181"/>
      <w:r w:rsidRPr="00CF10E3">
        <w:t>Hawking, S. (1988) A Brief History of Time.</w:t>
      </w:r>
    </w:p>
    <w:bookmarkEnd w:id="182"/>
    <w:bookmarkEnd w:id="183"/>
    <w:p w14:paraId="1AE8305E" w14:textId="77777777" w:rsidR="00EC0490" w:rsidRDefault="00EC0490" w:rsidP="00EC0490">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return to enter a new reference in the list.</w:t>
      </w:r>
    </w:p>
    <w:p w14:paraId="589453EC" w14:textId="77777777" w:rsidR="00EC0490" w:rsidRDefault="00EC0490" w:rsidP="00EC0490">
      <w:pPr>
        <w:pStyle w:val="Heading1"/>
        <w:numPr>
          <w:ilvl w:val="0"/>
          <w:numId w:val="11"/>
        </w:numPr>
        <w:suppressAutoHyphens/>
      </w:pPr>
      <w:bookmarkStart w:id="184" w:name="_Toc111186888"/>
      <w:bookmarkStart w:id="185" w:name="_Toc178796447"/>
      <w:bookmarkStart w:id="186" w:name="_Toc178886924"/>
      <w:bookmarkEnd w:id="178"/>
      <w:r>
        <w:t>Further reading</w:t>
      </w:r>
      <w:bookmarkEnd w:id="184"/>
      <w:bookmarkEnd w:id="185"/>
      <w:bookmarkEnd w:id="186"/>
    </w:p>
    <w:p w14:paraId="4D647367" w14:textId="77777777" w:rsidR="00EC0490" w:rsidRDefault="00EC0490" w:rsidP="00EC0490">
      <w:pPr>
        <w:pStyle w:val="Heading1separationline"/>
        <w:suppressAutoHyphens/>
      </w:pPr>
    </w:p>
    <w:p w14:paraId="21AC1B20" w14:textId="77777777" w:rsidR="00EC0490" w:rsidRDefault="00EC0490" w:rsidP="00EC0490">
      <w:pPr>
        <w:pStyle w:val="BodyText"/>
        <w:suppressAutoHyphens/>
      </w:pPr>
      <w:bookmarkStart w:id="187" w:name="_Hlk58941611"/>
      <w:bookmarkStart w:id="188" w:name="_Hlk59209242"/>
      <w:commentRangeStart w:id="189"/>
      <w:r>
        <w:t xml:space="preserve">Any texts </w:t>
      </w:r>
      <w:commentRangeEnd w:id="189"/>
      <w:r>
        <w:rPr>
          <w:rStyle w:val="CommentReference"/>
        </w:rPr>
        <w:commentReference w:id="189"/>
      </w:r>
      <w:r>
        <w:t xml:space="preserve">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629952E5" w14:textId="77777777" w:rsidR="00EC0490" w:rsidRDefault="00EC0490" w:rsidP="00EC0490">
      <w:pPr>
        <w:pStyle w:val="Furtherreading"/>
        <w:suppressAutoHyphens/>
      </w:pPr>
      <w:bookmarkStart w:id="190" w:name="_Hlk58941649"/>
      <w:bookmarkEnd w:id="187"/>
      <w:r>
        <w:t>Einstein, A. (1905) Relativity: The Special and General Theory of Relativity</w:t>
      </w:r>
    </w:p>
    <w:p w14:paraId="2F0E04D7" w14:textId="77777777" w:rsidR="00EC0490" w:rsidRDefault="00EC0490" w:rsidP="00EC0490">
      <w:pPr>
        <w:pStyle w:val="Furtherreading"/>
        <w:suppressAutoHyphens/>
      </w:pPr>
      <w:r>
        <w:t>Idle, E. (1984) The Galaxy Song</w:t>
      </w:r>
    </w:p>
    <w:bookmarkEnd w:id="188"/>
    <w:bookmarkEnd w:id="190"/>
    <w:p w14:paraId="47DC8A4A" w14:textId="77777777" w:rsidR="00EC0490" w:rsidRDefault="00EC0490" w:rsidP="00EC0490">
      <w:pPr>
        <w:pStyle w:val="BodyText"/>
        <w:rPr>
          <w:lang w:eastAsia="en-GB"/>
        </w:rPr>
      </w:pPr>
    </w:p>
    <w:p w14:paraId="0AA206F9" w14:textId="77777777" w:rsidR="00425189" w:rsidRPr="00425189" w:rsidRDefault="00425189" w:rsidP="00425189">
      <w:pPr>
        <w:pStyle w:val="BodyText"/>
      </w:pPr>
    </w:p>
    <w:p w14:paraId="7E22D187" w14:textId="77777777" w:rsidR="00251293" w:rsidRDefault="00251293" w:rsidP="00251293">
      <w:pPr>
        <w:pStyle w:val="Annex"/>
        <w:sectPr w:rsidR="00251293" w:rsidSect="00D72DF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532A7001" w14:textId="77777777" w:rsidR="00DC1232" w:rsidRPr="00C428B8" w:rsidRDefault="00DC1232" w:rsidP="00251293">
      <w:pPr>
        <w:pStyle w:val="Annex"/>
      </w:pPr>
      <w:r>
        <w:lastRenderedPageBreak/>
        <w:t xml:space="preserve">Review of MASS </w:t>
      </w:r>
      <w:commentRangeStart w:id="191"/>
      <w:r>
        <w:t>related documents</w:t>
      </w:r>
      <w:commentRangeEnd w:id="191"/>
      <w:r w:rsidR="00334418">
        <w:rPr>
          <w:rStyle w:val="CommentReference"/>
          <w:b w:val="0"/>
          <w:caps w:val="0"/>
          <w:color w:val="auto"/>
        </w:rPr>
        <w:commentReference w:id="191"/>
      </w:r>
    </w:p>
    <w:p w14:paraId="1E17AEC8" w14:textId="77777777" w:rsidR="00DC1232" w:rsidRDefault="00DC1232" w:rsidP="00DC1232">
      <w:pPr>
        <w:pStyle w:val="BodyText"/>
      </w:pPr>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0D98EF06" w14:textId="77777777" w:rsidR="00DC1232" w:rsidRDefault="00DC1232" w:rsidP="00EC0490">
      <w:pPr>
        <w:pStyle w:val="AnnexHead2"/>
      </w:pPr>
      <w:bookmarkStart w:id="192" w:name="_Toc111186826"/>
      <w:r>
        <w:t>Existing high-level documents</w:t>
      </w:r>
      <w:bookmarkEnd w:id="192"/>
    </w:p>
    <w:p w14:paraId="3F166DC8" w14:textId="77777777" w:rsidR="00DC1232" w:rsidRDefault="00DC1232" w:rsidP="00DC1232">
      <w:pPr>
        <w:pStyle w:val="BodyText"/>
      </w:pPr>
      <w:r>
        <w:t>Existing “high-level” documents, that may still be relevant in new processes for the certification of MASS equipment are:</w:t>
      </w:r>
    </w:p>
    <w:p w14:paraId="5A7E58C3" w14:textId="77777777" w:rsidR="00DC1232" w:rsidRPr="002E6470" w:rsidRDefault="00DC1232" w:rsidP="00DC1232">
      <w:pPr>
        <w:pStyle w:val="ListBullet"/>
      </w:pPr>
      <w:r w:rsidRPr="002E6470">
        <w:t>SOLAS - International Convention for the Safety of Life at Sea (currently not fully applicable to MASS due to requirements regarding personnel etc.)</w:t>
      </w:r>
    </w:p>
    <w:p w14:paraId="3C201924" w14:textId="77777777" w:rsidR="00DC1232" w:rsidRPr="002E6470" w:rsidRDefault="00DC1232" w:rsidP="00DC1232">
      <w:pPr>
        <w:pStyle w:val="ListBullet"/>
      </w:pPr>
      <w:r w:rsidRPr="002E6470">
        <w:t>STCW – Only partially related to MASS for certification of personnel</w:t>
      </w:r>
    </w:p>
    <w:p w14:paraId="36714DEC" w14:textId="77777777" w:rsidR="00DC1232" w:rsidRPr="002E6470" w:rsidRDefault="00DC1232" w:rsidP="00DC1232">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6" w:history="1">
        <w:r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Pr="00883181">
        <w:t xml:space="preserve"> )</w:t>
      </w:r>
    </w:p>
    <w:p w14:paraId="33C73A64" w14:textId="77777777" w:rsidR="00DC1232" w:rsidRPr="002E6470" w:rsidRDefault="00DC1232" w:rsidP="00DC1232">
      <w:pPr>
        <w:pStyle w:val="ListBullet"/>
      </w:pPr>
      <w:r w:rsidRPr="002E6470">
        <w:t>ISPS Code - International Code for the Security of Ships and of Port Facilities (generally applicable, but might be relevant regarding cyber security and also needs to be assessed when dealing with unmanned ships).</w:t>
      </w:r>
    </w:p>
    <w:p w14:paraId="7D17D821" w14:textId="77777777" w:rsidR="00DC1232" w:rsidRPr="002E6470" w:rsidRDefault="00DC1232" w:rsidP="00DC1232">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16CB66F9" w14:textId="77777777" w:rsidR="00DC1232" w:rsidRPr="002E6470" w:rsidRDefault="00DC1232" w:rsidP="00DC1232">
      <w:pPr>
        <w:pStyle w:val="ListBullet"/>
      </w:pPr>
      <w:r w:rsidRPr="002E6470">
        <w:t>IMO A.1047(27): “Principles of Minimum Safe Manning” already takes automation into concern and may be relevant for higher degrees of autonomy.</w:t>
      </w:r>
    </w:p>
    <w:p w14:paraId="143A1109" w14:textId="77777777" w:rsidR="00DC1232" w:rsidRDefault="00DC1232" w:rsidP="00EC0490">
      <w:pPr>
        <w:pStyle w:val="AnnexHead2"/>
      </w:pPr>
      <w:bookmarkStart w:id="193" w:name="_Toc111186827"/>
      <w:r>
        <w:t>Other documents</w:t>
      </w:r>
      <w:bookmarkEnd w:id="193"/>
    </w:p>
    <w:p w14:paraId="12AC510D" w14:textId="77777777" w:rsidR="00DC1232" w:rsidRDefault="00DC1232" w:rsidP="00DC1232">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p>
    <w:p w14:paraId="77AE1DD6" w14:textId="77777777" w:rsidR="00DC1232" w:rsidRPr="002E6470" w:rsidRDefault="00DC1232" w:rsidP="00DC1232">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6DBB8AD5" w14:textId="77777777" w:rsidR="00DC1232" w:rsidRPr="002E6470" w:rsidRDefault="00DC1232" w:rsidP="00DC1232">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4ECA0364" w14:textId="77777777" w:rsidR="00DC1232" w:rsidRPr="002E6470" w:rsidRDefault="00DC1232" w:rsidP="00DC1232">
      <w:pPr>
        <w:pStyle w:val="ListBullet"/>
      </w:pPr>
      <w:r w:rsidRPr="002E6470">
        <w:t>“It shall be possible to detect and recognise lights and shapes as described in COLREG Part C, and sound and light signals as described in COLREG Part D.” (p.54)</w:t>
      </w:r>
    </w:p>
    <w:p w14:paraId="36F0F077" w14:textId="77777777" w:rsidR="00DC1232" w:rsidRPr="002E6470" w:rsidRDefault="00DC1232" w:rsidP="00DC1232">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5445D69A" w14:textId="77777777" w:rsidR="00DC1232" w:rsidRDefault="00DC1232" w:rsidP="00DC1232">
      <w:pPr>
        <w:pStyle w:val="BodyText"/>
      </w:pPr>
      <w:r>
        <w:lastRenderedPageBreak/>
        <w:t>Further requirements are mentioned in the considered document on the topics of:</w:t>
      </w:r>
    </w:p>
    <w:p w14:paraId="1646B5D4"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31BA3E5D" w14:textId="3B923850"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 xml:space="preserve">Situational Awareness in </w:t>
      </w:r>
      <w:del w:id="194" w:author="Jillian Carson-Jackson" w:date="2024-10-03T12:26:00Z" w16du:dateUtc="2024-10-03T02:26:00Z">
        <w:r w:rsidRPr="00883181" w:rsidDel="00A37BA5">
          <w:rPr>
            <w:rStyle w:val="Hyperlink"/>
            <w:rFonts w:ascii="Calibri" w:eastAsia="Times New Roman" w:hAnsi="Calibri" w:cs="Calibri"/>
            <w:bCs/>
          </w:rPr>
          <w:delText>RCC</w:delText>
        </w:r>
      </w:del>
      <w:ins w:id="195"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(p.58 ff.)</w:t>
      </w:r>
    </w:p>
    <w:p w14:paraId="50F7400A" w14:textId="5B19D733" w:rsidR="00DC1232" w:rsidRPr="00883181" w:rsidRDefault="00DC1232" w:rsidP="00DC1232">
      <w:pPr>
        <w:pStyle w:val="ListBullet"/>
        <w:rPr>
          <w:rStyle w:val="Hyperlink"/>
          <w:rFonts w:ascii="Calibri" w:eastAsia="Times New Roman" w:hAnsi="Calibri" w:cs="Calibri"/>
          <w:bCs/>
        </w:rPr>
      </w:pPr>
      <w:del w:id="196" w:author="Jillian Carson-Jackson" w:date="2024-10-03T12:26:00Z" w16du:dateUtc="2024-10-03T02:26:00Z">
        <w:r w:rsidDel="00A37BA5">
          <w:rPr>
            <w:rStyle w:val="Hyperlink"/>
            <w:rFonts w:ascii="Calibri" w:eastAsia="Times New Roman" w:hAnsi="Calibri" w:cs="Calibri"/>
            <w:bCs/>
          </w:rPr>
          <w:delText>RCC</w:delText>
        </w:r>
      </w:del>
      <w:ins w:id="197"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Workstation for voyage planning (p. 61)</w:t>
      </w:r>
    </w:p>
    <w:p w14:paraId="386099B3" w14:textId="26C5AFD4" w:rsidR="00DC1232" w:rsidRPr="00883181" w:rsidRDefault="00DC1232" w:rsidP="00DC1232">
      <w:pPr>
        <w:pStyle w:val="ListBullet"/>
        <w:rPr>
          <w:rStyle w:val="Hyperlink"/>
          <w:rFonts w:ascii="Calibri" w:eastAsia="Times New Roman" w:hAnsi="Calibri" w:cs="Calibri"/>
          <w:bCs/>
        </w:rPr>
      </w:pPr>
      <w:del w:id="198" w:author="Jillian Carson-Jackson" w:date="2024-10-03T12:26:00Z" w16du:dateUtc="2024-10-03T02:26:00Z">
        <w:r w:rsidDel="00A37BA5">
          <w:rPr>
            <w:rStyle w:val="Hyperlink"/>
            <w:rFonts w:ascii="Calibri" w:eastAsia="Times New Roman" w:hAnsi="Calibri" w:cs="Calibri"/>
            <w:bCs/>
          </w:rPr>
          <w:delText>RCC</w:delText>
        </w:r>
      </w:del>
      <w:ins w:id="199" w:author="Jillian Carson-Jackson" w:date="2024-10-03T12:26:00Z" w16du:dateUtc="2024-10-03T02:26:00Z">
        <w:r w:rsidR="00A37BA5">
          <w:rPr>
            <w:rStyle w:val="Hyperlink"/>
            <w:rFonts w:ascii="Calibri" w:eastAsia="Times New Roman" w:hAnsi="Calibri" w:cs="Calibri"/>
            <w:bCs/>
          </w:rPr>
          <w:t>ROC</w:t>
        </w:r>
      </w:ins>
      <w:r w:rsidRPr="00883181">
        <w:rPr>
          <w:rStyle w:val="Hyperlink"/>
          <w:rFonts w:ascii="Calibri" w:eastAsia="Times New Roman" w:hAnsi="Calibri" w:cs="Calibri"/>
          <w:bCs/>
        </w:rPr>
        <w:t xml:space="preserve"> in general (p. 83 ff.)</w:t>
      </w:r>
    </w:p>
    <w:p w14:paraId="6CF5283D" w14:textId="77777777" w:rsidR="00DC1232" w:rsidRDefault="00DC1232" w:rsidP="00DC1232">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14159F8D" w14:textId="77777777" w:rsidR="00DC1232" w:rsidRDefault="00DC1232" w:rsidP="00DC1232">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1C96B393" w14:textId="77777777" w:rsidR="00DC1232" w:rsidRDefault="00DC1232" w:rsidP="00DC1232">
      <w:pPr>
        <w:pStyle w:val="BodyText"/>
      </w:pPr>
      <w:r>
        <w:t>Further references to potentially related documents can be found in appendix</w:t>
      </w:r>
      <w:commentRangeStart w:id="200"/>
      <w:r>
        <w:t xml:space="preserve"> </w:t>
      </w:r>
      <w:r w:rsidRPr="00883181">
        <w:rPr>
          <w:highlight w:val="yellow"/>
        </w:rPr>
        <w:t>X</w:t>
      </w:r>
      <w:r>
        <w:t>.</w:t>
      </w:r>
      <w:commentRangeEnd w:id="200"/>
      <w:r>
        <w:rPr>
          <w:rStyle w:val="CommentReference"/>
        </w:rPr>
        <w:commentReference w:id="200"/>
      </w:r>
    </w:p>
    <w:p w14:paraId="5C73CF97" w14:textId="77777777" w:rsidR="00DC1232" w:rsidRDefault="00DC1232" w:rsidP="00DC1232">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01F695B5" w14:textId="77777777" w:rsidR="00B27890" w:rsidRDefault="00B27890">
      <w:pPr>
        <w:spacing w:after="200" w:line="276" w:lineRule="auto"/>
        <w:rPr>
          <w:ins w:id="201" w:author="Minsu Jeon" w:date="2024-03-05T12:33:00Z"/>
          <w:rFonts w:asciiTheme="majorHAnsi" w:eastAsia="Calibri" w:hAnsiTheme="majorHAnsi" w:cs="Calibri"/>
          <w:b/>
          <w:bCs/>
          <w:caps/>
          <w:color w:val="00558C"/>
          <w:sz w:val="28"/>
          <w:szCs w:val="28"/>
        </w:rPr>
      </w:pPr>
      <w:ins w:id="202" w:author="Minsu Jeon" w:date="2024-03-05T12:33:00Z">
        <w:r>
          <w:br w:type="page"/>
        </w:r>
      </w:ins>
    </w:p>
    <w:p w14:paraId="4D0BB102" w14:textId="036983EC" w:rsidR="00B27890" w:rsidRDefault="00B27890" w:rsidP="00C33E82">
      <w:pPr>
        <w:pStyle w:val="Annex"/>
      </w:pPr>
      <w:r>
        <w:lastRenderedPageBreak/>
        <w:t xml:space="preserve">Further references </w:t>
      </w:r>
      <w:commentRangeStart w:id="203"/>
      <w:r>
        <w:t xml:space="preserve">for MASS </w:t>
      </w:r>
      <w:commentRangeEnd w:id="203"/>
      <w:r>
        <w:rPr>
          <w:rStyle w:val="CommentReference"/>
          <w:rFonts w:eastAsiaTheme="minorHAnsi"/>
          <w:b w:val="0"/>
          <w:caps w:val="0"/>
          <w:color w:val="auto"/>
        </w:rPr>
        <w:commentReference w:id="203"/>
      </w:r>
    </w:p>
    <w:p w14:paraId="549286D2" w14:textId="77777777" w:rsidR="00B27890" w:rsidRDefault="00B27890" w:rsidP="00B27890">
      <w:pPr>
        <w:pStyle w:val="BodyText"/>
      </w:pPr>
      <w:r>
        <w:t>There are a number of existing and developing references for MASS.  These include documents regarding the levels of autonomy, documents from specific agencies (international and national), and documents from classification and certification authorities.</w:t>
      </w:r>
    </w:p>
    <w:p w14:paraId="144B121D" w14:textId="77777777" w:rsidR="00B27890" w:rsidRDefault="00B27890" w:rsidP="00C33E82">
      <w:pPr>
        <w:pStyle w:val="AppendixHead1"/>
      </w:pPr>
      <w:r w:rsidRPr="00C33E82">
        <w:t>Degrees</w:t>
      </w:r>
      <w:r>
        <w:t xml:space="preserve"> of Autonomy </w:t>
      </w:r>
    </w:p>
    <w:p w14:paraId="1F02A4A0" w14:textId="77777777" w:rsidR="00B27890" w:rsidRPr="00883181" w:rsidRDefault="00B27890" w:rsidP="00B27890">
      <w:pPr>
        <w:pStyle w:val="Heading1separationline"/>
        <w:rPr>
          <w:lang w:eastAsia="en-GB"/>
        </w:rPr>
      </w:pPr>
    </w:p>
    <w:p w14:paraId="4372498B" w14:textId="77777777" w:rsidR="00B27890" w:rsidRDefault="00B27890" w:rsidP="00B27890">
      <w:pPr>
        <w:pStyle w:val="AppendixHead2"/>
      </w:pPr>
      <w:r>
        <w:t>IMO Definition</w:t>
      </w:r>
    </w:p>
    <w:p w14:paraId="127C34E9" w14:textId="77777777" w:rsidR="00B27890" w:rsidRPr="00883181" w:rsidRDefault="00B27890" w:rsidP="00B27890">
      <w:pPr>
        <w:pStyle w:val="Heading2separationline"/>
        <w:rPr>
          <w:lang w:eastAsia="en-GB"/>
        </w:rPr>
      </w:pPr>
    </w:p>
    <w:p w14:paraId="42069933" w14:textId="77777777" w:rsidR="00B27890" w:rsidRDefault="00B27890" w:rsidP="00B2789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1230091B" w14:textId="77777777" w:rsidR="00B27890" w:rsidRDefault="00B27890" w:rsidP="00B27890">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57DA0089" w14:textId="77777777" w:rsidR="00B27890" w:rsidRDefault="00B27890" w:rsidP="00B27890">
      <w:pPr>
        <w:pStyle w:val="InsetList"/>
      </w:pPr>
      <w:r>
        <w:t>Degree Two: Remotely controlled ship with seafarers on board: The ship is controlled and operated from another location. Seafarers are available on board to take control and to operate the shipboard systems and functions.</w:t>
      </w:r>
    </w:p>
    <w:p w14:paraId="61537CA8" w14:textId="77777777" w:rsidR="00B27890" w:rsidRDefault="00B27890" w:rsidP="00B27890">
      <w:pPr>
        <w:pStyle w:val="InsetList"/>
      </w:pPr>
      <w:r>
        <w:t>Degree Three: Remotely controlled ship without seafarers on board: The ship is controlled and operated from another location. There are no seafarers on board.</w:t>
      </w:r>
    </w:p>
    <w:p w14:paraId="5AE220A8" w14:textId="77777777" w:rsidR="00B27890" w:rsidRDefault="00B27890" w:rsidP="00B27890">
      <w:pPr>
        <w:pStyle w:val="InsetList"/>
      </w:pPr>
      <w:r>
        <w:t>Degree Four: Fully autonomous ship: The operating system of the ship is able to make decisions and determine actions by itself.</w:t>
      </w:r>
    </w:p>
    <w:p w14:paraId="300BAEE4" w14:textId="77777777" w:rsidR="00B27890" w:rsidRDefault="00B27890" w:rsidP="00B27890">
      <w:pPr>
        <w:pStyle w:val="AppendixHead2"/>
      </w:pPr>
      <w:r>
        <w:t>Sheridan Definition</w:t>
      </w:r>
    </w:p>
    <w:p w14:paraId="4B411CD8" w14:textId="77777777" w:rsidR="00B27890" w:rsidRPr="00883181" w:rsidRDefault="00B27890" w:rsidP="00B27890">
      <w:pPr>
        <w:pStyle w:val="Heading2separationline"/>
        <w:rPr>
          <w:lang w:eastAsia="en-GB"/>
        </w:rPr>
      </w:pPr>
    </w:p>
    <w:p w14:paraId="1BFC7744" w14:textId="77777777" w:rsidR="00B27890" w:rsidRDefault="00B27890" w:rsidP="00B27890">
      <w:pPr>
        <w:pStyle w:val="BodyText"/>
      </w:pPr>
      <w:r>
        <w:t xml:space="preserve">As defined in ‘Human and Computer Control / of undersea teleoperators’ (Thomas B Sheridan and William L. Verplank, 1976) </w:t>
      </w:r>
    </w:p>
    <w:p w14:paraId="3F783BA7" w14:textId="77777777" w:rsidR="00B27890" w:rsidRDefault="00B27890" w:rsidP="00B27890">
      <w:pPr>
        <w:pStyle w:val="InsetList"/>
      </w:pPr>
      <w:r>
        <w:t>Level 1 – The computer offers no assistance, human in charge of all decisions and actions</w:t>
      </w:r>
    </w:p>
    <w:p w14:paraId="0295483E" w14:textId="77777777" w:rsidR="00B27890" w:rsidRDefault="00B27890" w:rsidP="00B27890">
      <w:pPr>
        <w:pStyle w:val="InsetList"/>
      </w:pPr>
      <w:r>
        <w:t>Level 2 – The computer offers a complete set of decision alternatives</w:t>
      </w:r>
    </w:p>
    <w:p w14:paraId="34012C72" w14:textId="77777777" w:rsidR="00B27890" w:rsidRDefault="00B27890" w:rsidP="00B27890">
      <w:pPr>
        <w:pStyle w:val="InsetList"/>
      </w:pPr>
      <w:r>
        <w:t>Level 3 – The computer narrows alternatives down to a few</w:t>
      </w:r>
    </w:p>
    <w:p w14:paraId="2C12D48E" w14:textId="77777777" w:rsidR="00B27890" w:rsidRDefault="00B27890" w:rsidP="00B27890">
      <w:pPr>
        <w:pStyle w:val="InsetList"/>
      </w:pPr>
      <w:r>
        <w:t>Level 4 – Computer suggest a single alternative</w:t>
      </w:r>
    </w:p>
    <w:p w14:paraId="69710C79" w14:textId="77777777" w:rsidR="00B27890" w:rsidRDefault="00B27890" w:rsidP="00B27890">
      <w:pPr>
        <w:pStyle w:val="InsetList"/>
      </w:pPr>
      <w:r>
        <w:t>Level 5 – The computer executes the suggested action if the human approves</w:t>
      </w:r>
    </w:p>
    <w:p w14:paraId="30F86356" w14:textId="77777777" w:rsidR="00B27890" w:rsidRDefault="00B27890" w:rsidP="00B27890">
      <w:pPr>
        <w:pStyle w:val="InsetList"/>
      </w:pPr>
      <w:r>
        <w:t>Level 6 – The computer allows the human restricted time to veto before automatic execution</w:t>
      </w:r>
    </w:p>
    <w:p w14:paraId="4407AADD" w14:textId="77777777" w:rsidR="00B27890" w:rsidRDefault="00B27890" w:rsidP="00B27890">
      <w:pPr>
        <w:pStyle w:val="InsetList"/>
      </w:pPr>
      <w:r>
        <w:t>Level 7 – The computer executes automatically, when necessary informing human</w:t>
      </w:r>
    </w:p>
    <w:p w14:paraId="7532CB34" w14:textId="77777777" w:rsidR="00B27890" w:rsidRDefault="00B27890" w:rsidP="00B27890">
      <w:pPr>
        <w:pStyle w:val="InsetList"/>
      </w:pPr>
      <w:r>
        <w:t>Level 8 – The computer informs human only if asked</w:t>
      </w:r>
    </w:p>
    <w:p w14:paraId="38AA91D0" w14:textId="77777777" w:rsidR="00B27890" w:rsidRDefault="00B27890" w:rsidP="00B27890">
      <w:pPr>
        <w:pStyle w:val="InsetList"/>
      </w:pPr>
      <w:r>
        <w:t>Level 9 – The computer informs human only if it (the computer) decides so</w:t>
      </w:r>
    </w:p>
    <w:p w14:paraId="02A89F39" w14:textId="77777777" w:rsidR="00B27890" w:rsidRDefault="00B27890" w:rsidP="00B27890">
      <w:pPr>
        <w:pStyle w:val="InsetList"/>
      </w:pPr>
      <w:r>
        <w:t>Level 10 – The computer does everything autonomously, ignores human</w:t>
      </w:r>
    </w:p>
    <w:p w14:paraId="19F10C33" w14:textId="77777777" w:rsidR="00B27890" w:rsidRDefault="00B27890" w:rsidP="00B27890">
      <w:pPr>
        <w:pStyle w:val="AppendixHead1"/>
      </w:pPr>
      <w:r>
        <w:t>International and Regional Agencies</w:t>
      </w:r>
    </w:p>
    <w:p w14:paraId="4F6DC6BD" w14:textId="77777777" w:rsidR="00B27890" w:rsidRPr="00883181" w:rsidRDefault="00B27890" w:rsidP="00B27890">
      <w:pPr>
        <w:pStyle w:val="Heading1separationline"/>
        <w:rPr>
          <w:lang w:eastAsia="en-GB"/>
        </w:rPr>
      </w:pPr>
    </w:p>
    <w:p w14:paraId="416E12B5" w14:textId="77777777" w:rsidR="00B27890" w:rsidRDefault="00B27890" w:rsidP="00B27890">
      <w:pPr>
        <w:pStyle w:val="AppendixHead2"/>
      </w:pPr>
      <w:r>
        <w:t xml:space="preserve">Maritime Safety Committee (MSC) of the IMO </w:t>
      </w:r>
    </w:p>
    <w:p w14:paraId="36D07F9F" w14:textId="77777777" w:rsidR="00B27890" w:rsidRPr="00883181" w:rsidRDefault="00B27890" w:rsidP="00B27890">
      <w:pPr>
        <w:pStyle w:val="Heading2separationline"/>
        <w:rPr>
          <w:lang w:eastAsia="en-GB"/>
        </w:rPr>
      </w:pPr>
    </w:p>
    <w:p w14:paraId="77BCD6BE" w14:textId="77777777" w:rsidR="00B27890" w:rsidRDefault="00B27890" w:rsidP="00B27890">
      <w:pPr>
        <w:pStyle w:val="Bullet1"/>
        <w:numPr>
          <w:ilvl w:val="0"/>
          <w:numId w:val="1"/>
        </w:numPr>
      </w:pPr>
      <w:r>
        <w:lastRenderedPageBreak/>
        <w:t>MSC-MEPC.2/Circ.12/Rev.2: REVISED GUIDELINES FOR FORMAL SAFETY ASSESSMENT (FSA) FOR USE IN THE IMO RULE-MAKING PROCESS</w:t>
      </w:r>
    </w:p>
    <w:p w14:paraId="22872B04" w14:textId="77777777" w:rsidR="00B27890" w:rsidRDefault="00B27890" w:rsidP="00B27890">
      <w:pPr>
        <w:pStyle w:val="BodyText"/>
      </w:pPr>
      <w:r>
        <w:t xml:space="preserve">https://wwwcdn.imo.org/localresources/en/OurWork/Safety/Documents/MSC-MEPC%202-Circ%2012-Rev%202.pdf </w:t>
      </w:r>
    </w:p>
    <w:p w14:paraId="3689F2D3" w14:textId="77777777" w:rsidR="00B27890" w:rsidRDefault="00B27890" w:rsidP="00B27890">
      <w:pPr>
        <w:pStyle w:val="Bullet1"/>
        <w:numPr>
          <w:ilvl w:val="0"/>
          <w:numId w:val="1"/>
        </w:numPr>
      </w:pPr>
      <w:r>
        <w:t>Regulatory Scoping Exercise at MSC 103 in May 2021</w:t>
      </w:r>
    </w:p>
    <w:p w14:paraId="65354F3C" w14:textId="77777777" w:rsidR="00B27890" w:rsidRDefault="00B27890" w:rsidP="00B27890">
      <w:pPr>
        <w:pStyle w:val="Bullet2"/>
        <w:numPr>
          <w:ilvl w:val="0"/>
          <w:numId w:val="2"/>
        </w:numPr>
      </w:pPr>
      <w:r>
        <w:t>Interim guidelines for MASS trials</w:t>
      </w:r>
    </w:p>
    <w:p w14:paraId="492D8EAF" w14:textId="77777777" w:rsidR="00B27890" w:rsidRDefault="00B27890" w:rsidP="00B27890">
      <w:pPr>
        <w:pStyle w:val="Bullet2"/>
        <w:numPr>
          <w:ilvl w:val="0"/>
          <w:numId w:val="2"/>
        </w:numPr>
      </w:pPr>
      <w:r>
        <w:t>IMO’s Maritime Safety Committee finalizes its analysis of ship safety treaties, to assess next steps for regulating Maritime Autonomous Surface Ships (MASS).</w:t>
      </w:r>
    </w:p>
    <w:p w14:paraId="73C799E6" w14:textId="77777777" w:rsidR="00B27890" w:rsidRDefault="00B27890" w:rsidP="00B27890">
      <w:pPr>
        <w:pStyle w:val="BodyText"/>
        <w:ind w:left="1350"/>
      </w:pPr>
      <w:r>
        <w:t xml:space="preserve">https://www.imo.org/en/MediaCentre/PressBriefings/pages/MASSRSE2021.aspx </w:t>
      </w:r>
    </w:p>
    <w:p w14:paraId="4B6813F3" w14:textId="77777777" w:rsidR="00B27890" w:rsidRDefault="00B27890" w:rsidP="00B27890">
      <w:pPr>
        <w:pStyle w:val="Bullet2"/>
        <w:numPr>
          <w:ilvl w:val="0"/>
          <w:numId w:val="2"/>
        </w:numPr>
      </w:pPr>
      <w:r w:rsidRPr="00B278D9">
        <w:t>Annex</w:t>
      </w:r>
      <w:r>
        <w:t xml:space="preserve"> to the report of MSC 103 (MSC 103/21/Add.1, annex 8) and can also be found in circular MSC.1/Circ.1638 (Outcome of the Regulatory Scoping Exercise for the use of Maritime Autonomous Surface Ships (MASS))</w:t>
      </w:r>
    </w:p>
    <w:p w14:paraId="72D233CE" w14:textId="77777777" w:rsidR="00B27890" w:rsidRDefault="00B27890" w:rsidP="00B2789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051A6093" w14:textId="77777777" w:rsidR="00B27890" w:rsidRDefault="00B27890" w:rsidP="00B27890">
      <w:pPr>
        <w:pStyle w:val="AppendixHead2"/>
      </w:pPr>
      <w:r>
        <w:t>European Commmission</w:t>
      </w:r>
    </w:p>
    <w:p w14:paraId="5FF788E5" w14:textId="77777777" w:rsidR="00B27890" w:rsidRPr="00883181" w:rsidRDefault="00B27890" w:rsidP="00B27890">
      <w:pPr>
        <w:pStyle w:val="Heading2separationline"/>
        <w:rPr>
          <w:lang w:eastAsia="en-GB"/>
        </w:rPr>
      </w:pPr>
    </w:p>
    <w:p w14:paraId="364B9A73" w14:textId="77777777" w:rsidR="00B27890" w:rsidRDefault="00B27890" w:rsidP="00B27890">
      <w:pPr>
        <w:pStyle w:val="Bullet2"/>
        <w:numPr>
          <w:ilvl w:val="0"/>
          <w:numId w:val="2"/>
        </w:numPr>
      </w:pPr>
      <w:r>
        <w:t xml:space="preserve">EU Operational Guidelines for </w:t>
      </w:r>
      <w:proofErr w:type="spellStart"/>
      <w:r>
        <w:t>Safe,Secure</w:t>
      </w:r>
      <w:proofErr w:type="spellEnd"/>
      <w:r>
        <w:t xml:space="preserve"> and Sustainable Trials of Maritime Autonomous Surface Ships (MASS)</w:t>
      </w:r>
    </w:p>
    <w:p w14:paraId="0D70FEC7" w14:textId="77777777" w:rsidR="00B27890" w:rsidRDefault="00B27890" w:rsidP="00B27890">
      <w:pPr>
        <w:pStyle w:val="BodyText"/>
        <w:ind w:left="1350"/>
      </w:pPr>
      <w:r>
        <w:t xml:space="preserve">https://transport.ec.europa.eu/document/download/9987d7c6-3e10-4206-b71d-2340807f3984_en?filename=guidelines_for_safe_mass.pdf </w:t>
      </w:r>
    </w:p>
    <w:p w14:paraId="42EAD955" w14:textId="77777777" w:rsidR="00B27890" w:rsidRDefault="00B27890" w:rsidP="00B27890">
      <w:pPr>
        <w:pStyle w:val="BodyText"/>
        <w:ind w:left="1350"/>
      </w:pPr>
      <w:r>
        <w:t xml:space="preserve">https://transport.ec.europa.eu/news/european-commission-encourages-maritime-future-which-includes-autonomous-and-sustainable-ships-and-2020-11-30_en </w:t>
      </w:r>
    </w:p>
    <w:p w14:paraId="46A05ED5" w14:textId="77777777" w:rsidR="00B27890" w:rsidRDefault="00B27890" w:rsidP="00B27890">
      <w:pPr>
        <w:pStyle w:val="Bullet2"/>
        <w:numPr>
          <w:ilvl w:val="0"/>
          <w:numId w:val="2"/>
        </w:numPr>
      </w:pPr>
      <w:proofErr w:type="spellStart"/>
      <w:r>
        <w:t>Safemass</w:t>
      </w:r>
      <w:proofErr w:type="spellEnd"/>
    </w:p>
    <w:p w14:paraId="1162D9C3" w14:textId="77777777" w:rsidR="00B27890" w:rsidRDefault="00B27890" w:rsidP="00B27890">
      <w:pPr>
        <w:pStyle w:val="BodyText"/>
        <w:ind w:left="1350"/>
      </w:pPr>
      <w:r>
        <w:t xml:space="preserve">https://emsa.europa.eu/mass.html </w:t>
      </w:r>
    </w:p>
    <w:p w14:paraId="1848D327" w14:textId="77777777" w:rsidR="00B27890" w:rsidRDefault="00B27890" w:rsidP="00B27890">
      <w:pPr>
        <w:pStyle w:val="AppendixHead1"/>
      </w:pPr>
      <w:r>
        <w:t>National Authorities</w:t>
      </w:r>
    </w:p>
    <w:p w14:paraId="3CD93352" w14:textId="77777777" w:rsidR="00B27890" w:rsidRPr="00883181" w:rsidRDefault="00B27890" w:rsidP="00B27890">
      <w:pPr>
        <w:pStyle w:val="Heading1separationline"/>
        <w:rPr>
          <w:lang w:eastAsia="en-GB"/>
        </w:rPr>
      </w:pPr>
    </w:p>
    <w:p w14:paraId="73929472" w14:textId="77777777" w:rsidR="00B27890" w:rsidRDefault="00B27890" w:rsidP="00B27890">
      <w:pPr>
        <w:pStyle w:val="AppendixHead2"/>
      </w:pPr>
      <w:r>
        <w:t>US Federal Registry</w:t>
      </w:r>
    </w:p>
    <w:p w14:paraId="5955DA70" w14:textId="77777777" w:rsidR="00B27890" w:rsidRPr="00883181" w:rsidRDefault="00B27890" w:rsidP="00B27890">
      <w:pPr>
        <w:pStyle w:val="Heading2separationline"/>
        <w:rPr>
          <w:lang w:eastAsia="en-GB"/>
        </w:rPr>
      </w:pPr>
    </w:p>
    <w:p w14:paraId="4DA9F2CC" w14:textId="77777777" w:rsidR="00B27890" w:rsidRDefault="00B27890" w:rsidP="00B2789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0BD45C78" w14:textId="77777777" w:rsidR="00B27890" w:rsidRDefault="00B27890" w:rsidP="00B27890">
      <w:pPr>
        <w:pStyle w:val="AppendixHead2"/>
      </w:pPr>
      <w:r>
        <w:t>UK Maritime and Coastguard Agency</w:t>
      </w:r>
    </w:p>
    <w:p w14:paraId="6CEC31B2" w14:textId="77777777" w:rsidR="00B27890" w:rsidRPr="00883181" w:rsidRDefault="00B27890" w:rsidP="00B27890">
      <w:pPr>
        <w:pStyle w:val="Heading2separationline"/>
        <w:rPr>
          <w:lang w:eastAsia="en-GB"/>
        </w:rPr>
      </w:pPr>
    </w:p>
    <w:p w14:paraId="3C3B6C28" w14:textId="77777777" w:rsidR="00B27890" w:rsidRDefault="00B27890" w:rsidP="00B27890">
      <w:pPr>
        <w:pStyle w:val="Bullet2"/>
        <w:numPr>
          <w:ilvl w:val="0"/>
          <w:numId w:val="2"/>
        </w:numPr>
      </w:pPr>
      <w:r>
        <w:t>MCA RP545: Development of guidance for the mitigation of human error in automated ship- borne maritime systems</w:t>
      </w:r>
    </w:p>
    <w:p w14:paraId="4EB102FD" w14:textId="77777777" w:rsidR="00B27890" w:rsidRDefault="00B27890" w:rsidP="00B27890">
      <w:pPr>
        <w:pStyle w:val="BodyText"/>
        <w:ind w:left="1350"/>
      </w:pPr>
      <w:r>
        <w:t xml:space="preserve">https://maritimesafetyinnovationlab.org/wp-content/uploads/2020/09/MCA-RP545-Development-of-guidance-for-the-mitigation-of-human-error-in-automated-shipborne-maritime-systems.pdf </w:t>
      </w:r>
    </w:p>
    <w:p w14:paraId="77CC702F" w14:textId="77777777" w:rsidR="00B27890" w:rsidRDefault="00B27890" w:rsidP="00B27890">
      <w:pPr>
        <w:pStyle w:val="Bullet2"/>
        <w:numPr>
          <w:ilvl w:val="0"/>
          <w:numId w:val="2"/>
        </w:numPr>
      </w:pPr>
      <w:r>
        <w:t>Maritime Autonomous Surface Ships (MASS) UK Industry Conduct Principles and Code of Practice</w:t>
      </w:r>
    </w:p>
    <w:p w14:paraId="78F8B7D4" w14:textId="77777777" w:rsidR="00B27890" w:rsidRDefault="00661D28" w:rsidP="00B27890">
      <w:pPr>
        <w:pStyle w:val="BodyText"/>
        <w:ind w:left="1350"/>
      </w:pPr>
      <w:hyperlink r:id="rId37" w:history="1">
        <w:r w:rsidR="00B27890" w:rsidRPr="00A02123">
          <w:rPr>
            <w:rStyle w:val="Hyperlink"/>
          </w:rPr>
          <w:t>https://maritimesafetyinnovationlab.org/wp-content/uploads/2020/10/code_of_practice_V3_2019_8Bshu5D.pdf</w:t>
        </w:r>
      </w:hyperlink>
      <w:r w:rsidR="00B27890">
        <w:t xml:space="preserve"> </w:t>
      </w:r>
    </w:p>
    <w:p w14:paraId="78B12A7C" w14:textId="77777777" w:rsidR="00B27890" w:rsidRDefault="00B27890" w:rsidP="00B27890">
      <w:pPr>
        <w:pStyle w:val="BodyText"/>
        <w:ind w:left="1350"/>
      </w:pPr>
    </w:p>
    <w:p w14:paraId="3FB7DB98" w14:textId="77777777" w:rsidR="00B27890" w:rsidRDefault="00B27890" w:rsidP="00B27890">
      <w:pPr>
        <w:pStyle w:val="AppendixHead1"/>
      </w:pPr>
      <w:r>
        <w:t>Classification and Certification Authorities</w:t>
      </w:r>
    </w:p>
    <w:p w14:paraId="0B703C80" w14:textId="77777777" w:rsidR="00B27890" w:rsidRPr="00883181" w:rsidRDefault="00B27890" w:rsidP="00B27890">
      <w:pPr>
        <w:pStyle w:val="Heading1separationline"/>
        <w:rPr>
          <w:lang w:eastAsia="en-GB"/>
        </w:rPr>
      </w:pPr>
    </w:p>
    <w:p w14:paraId="6BCDABA7" w14:textId="77777777" w:rsidR="00B27890" w:rsidRDefault="00B27890" w:rsidP="00B27890">
      <w:pPr>
        <w:pStyle w:val="AppendixHead2"/>
      </w:pPr>
      <w:r>
        <w:t>International Association of Classification Societies (IACS)</w:t>
      </w:r>
    </w:p>
    <w:p w14:paraId="4C3F0580" w14:textId="77777777" w:rsidR="00B27890" w:rsidRDefault="00B27890" w:rsidP="00B27890">
      <w:pPr>
        <w:pStyle w:val="Heading2separationline"/>
        <w:rPr>
          <w:lang w:eastAsia="en-GB"/>
        </w:rPr>
      </w:pPr>
    </w:p>
    <w:p w14:paraId="28C2E5A1" w14:textId="77777777" w:rsidR="00B27890" w:rsidRDefault="00B27890" w:rsidP="00B27890">
      <w:pPr>
        <w:pStyle w:val="BodyText"/>
        <w:ind w:left="1350"/>
      </w:pPr>
      <w:r>
        <w:t xml:space="preserve">https://iacs.org.uk/media/8673/iacs-mass-position-paper-rev2.pdf </w:t>
      </w:r>
    </w:p>
    <w:p w14:paraId="57F01B11" w14:textId="77777777" w:rsidR="00B27890" w:rsidRDefault="00B27890" w:rsidP="00B27890">
      <w:pPr>
        <w:pStyle w:val="Bullet2"/>
        <w:numPr>
          <w:ilvl w:val="0"/>
          <w:numId w:val="2"/>
        </w:numPr>
      </w:pPr>
      <w:r>
        <w:t>Goal Based instruments for MASS, as agreed on by MSC 104, identified in ‘Generic Guidelines for developing IMO goal-based standards’ (MSC.1/Circ.1394/Rev.2)</w:t>
      </w:r>
    </w:p>
    <w:p w14:paraId="314B4341" w14:textId="77777777" w:rsidR="00B27890" w:rsidRDefault="00B27890" w:rsidP="00B27890">
      <w:pPr>
        <w:pStyle w:val="BodyText"/>
        <w:ind w:left="1350"/>
      </w:pPr>
      <w:r>
        <w:t xml:space="preserve">https://wwwcdn.imo.org/localresources/en/OurWork/Safety/Documents/GBS/MSC.1-Circ.1394-Rev.2.pdf </w:t>
      </w:r>
    </w:p>
    <w:p w14:paraId="2F5FD38E" w14:textId="77777777" w:rsidR="00B27890" w:rsidRDefault="00B27890" w:rsidP="00B27890">
      <w:pPr>
        <w:pStyle w:val="Bullet2"/>
        <w:numPr>
          <w:ilvl w:val="0"/>
          <w:numId w:val="2"/>
        </w:numPr>
      </w:pPr>
      <w:r>
        <w:t>Human presence required in 191 IACS Resolutions (not including the Common Structural Rules, CSR)</w:t>
      </w:r>
    </w:p>
    <w:p w14:paraId="0A43B83E" w14:textId="77777777" w:rsidR="00B27890" w:rsidRDefault="00B27890" w:rsidP="00B27890">
      <w:pPr>
        <w:pStyle w:val="Bullet2"/>
        <w:numPr>
          <w:ilvl w:val="0"/>
          <w:numId w:val="2"/>
        </w:numPr>
      </w:pPr>
      <w:r>
        <w:t>Participation in the IMO Work – Regulatory Scoping Exercise (RSE) (2021) (IACS involved in SOLAS Chapter II-2)</w:t>
      </w:r>
    </w:p>
    <w:p w14:paraId="62FFEB34" w14:textId="77777777" w:rsidR="00B27890" w:rsidRDefault="00B27890" w:rsidP="00B27890">
      <w:pPr>
        <w:pStyle w:val="AppendixHead2"/>
      </w:pPr>
      <w:r>
        <w:t>International Standards Organization (ISO)</w:t>
      </w:r>
    </w:p>
    <w:p w14:paraId="0EEF0B13" w14:textId="77777777" w:rsidR="00B27890" w:rsidRPr="00883181" w:rsidRDefault="00B27890" w:rsidP="00B27890">
      <w:pPr>
        <w:pStyle w:val="Heading2separationline"/>
        <w:rPr>
          <w:lang w:eastAsia="en-GB"/>
        </w:rPr>
      </w:pPr>
    </w:p>
    <w:p w14:paraId="0388A1EF" w14:textId="77777777" w:rsidR="00B27890" w:rsidRDefault="00B27890" w:rsidP="00B27890">
      <w:pPr>
        <w:pStyle w:val="Bullet2"/>
        <w:numPr>
          <w:ilvl w:val="0"/>
          <w:numId w:val="2"/>
        </w:numPr>
      </w:pPr>
      <w:r>
        <w:t>Draft Technical Specification ISO/ DTS 23860 Terminology related to Autonomous Ship Systems (2020)</w:t>
      </w:r>
    </w:p>
    <w:p w14:paraId="2BB912FC" w14:textId="77777777" w:rsidR="00B27890" w:rsidRDefault="00B27890" w:rsidP="00B27890">
      <w:pPr>
        <w:pStyle w:val="BodyText"/>
        <w:ind w:left="1350"/>
      </w:pPr>
      <w:r>
        <w:t xml:space="preserve">https://www.iso.org/standard/77186.html </w:t>
      </w:r>
    </w:p>
    <w:p w14:paraId="761A1A1F" w14:textId="77777777" w:rsidR="00B27890" w:rsidRDefault="00B27890" w:rsidP="00B27890">
      <w:pPr>
        <w:pStyle w:val="BodyText"/>
        <w:ind w:left="1350"/>
      </w:pPr>
      <w:r>
        <w:t xml:space="preserve">http://www.autonomous-ship.org/events/190116-lon/iso-standard.pdf </w:t>
      </w:r>
    </w:p>
    <w:p w14:paraId="62690987" w14:textId="77777777" w:rsidR="00B27890" w:rsidRDefault="00B27890" w:rsidP="00B27890">
      <w:pPr>
        <w:pStyle w:val="Bullet2"/>
        <w:numPr>
          <w:ilvl w:val="0"/>
          <w:numId w:val="2"/>
        </w:numPr>
      </w:pPr>
      <w:r>
        <w:t>ISO/TC8/WG10 Smart Shipping</w:t>
      </w:r>
    </w:p>
    <w:p w14:paraId="729F5A07" w14:textId="77777777" w:rsidR="00B27890" w:rsidRDefault="00B27890" w:rsidP="00B27890">
      <w:pPr>
        <w:pStyle w:val="BodyText"/>
        <w:ind w:left="1350"/>
      </w:pPr>
      <w:r>
        <w:t xml:space="preserve">https://committee.iso.org/sites/tc8/home/about/working-groups.html </w:t>
      </w:r>
    </w:p>
    <w:p w14:paraId="664DC483" w14:textId="77777777" w:rsidR="00B27890" w:rsidRDefault="00B27890" w:rsidP="00B27890">
      <w:pPr>
        <w:pStyle w:val="AppendixHead1"/>
      </w:pPr>
      <w:r>
        <w:t>Certification Authorities</w:t>
      </w:r>
    </w:p>
    <w:p w14:paraId="5078CD1A" w14:textId="77777777" w:rsidR="00B27890" w:rsidRPr="00883181" w:rsidRDefault="00B27890" w:rsidP="00B27890">
      <w:pPr>
        <w:pStyle w:val="Heading1separationline"/>
        <w:rPr>
          <w:lang w:eastAsia="en-GB"/>
        </w:rPr>
      </w:pPr>
    </w:p>
    <w:p w14:paraId="45612D6B" w14:textId="77777777" w:rsidR="00B27890" w:rsidRDefault="00B27890" w:rsidP="00B27890">
      <w:pPr>
        <w:pStyle w:val="AppendixHead2"/>
      </w:pPr>
      <w:r>
        <w:t>Bureau Veritas</w:t>
      </w:r>
    </w:p>
    <w:p w14:paraId="3C184CF2" w14:textId="77777777" w:rsidR="00B27890" w:rsidRPr="00883181" w:rsidRDefault="00B27890" w:rsidP="00B27890">
      <w:pPr>
        <w:pStyle w:val="Heading2separationline"/>
        <w:rPr>
          <w:lang w:eastAsia="en-GB"/>
        </w:rPr>
      </w:pPr>
    </w:p>
    <w:p w14:paraId="0B4CA90C" w14:textId="77777777" w:rsidR="00B27890" w:rsidRDefault="00B27890" w:rsidP="00B27890">
      <w:pPr>
        <w:pStyle w:val="BodyText"/>
      </w:pPr>
      <w:r>
        <w:t>•</w:t>
      </w:r>
      <w:r>
        <w:tab/>
        <w:t xml:space="preserve">https://www.marineinsight.com/shipping-news/bureau-veritas-and-the-french-flag-develop-compliance-for-remotely-operated-services-at-sea/ </w:t>
      </w:r>
    </w:p>
    <w:p w14:paraId="16FDEFA1" w14:textId="77777777" w:rsidR="00B27890" w:rsidRDefault="00B27890" w:rsidP="00B27890">
      <w:pPr>
        <w:pStyle w:val="AppendixHead2"/>
      </w:pPr>
      <w:r>
        <w:t>DNV</w:t>
      </w:r>
    </w:p>
    <w:p w14:paraId="26DEA4CB" w14:textId="77777777" w:rsidR="00B27890" w:rsidRPr="00883181" w:rsidRDefault="00B27890" w:rsidP="00B27890">
      <w:pPr>
        <w:pStyle w:val="Heading2separationline"/>
        <w:rPr>
          <w:lang w:eastAsia="en-GB"/>
        </w:rPr>
      </w:pPr>
    </w:p>
    <w:p w14:paraId="4664C727" w14:textId="77777777" w:rsidR="00B27890" w:rsidRDefault="00B27890" w:rsidP="00B27890">
      <w:pPr>
        <w:pStyle w:val="BodyText"/>
      </w:pPr>
      <w:r>
        <w:t>•</w:t>
      </w:r>
      <w:r>
        <w:tab/>
        <w:t xml:space="preserve">https://rules.dnv.com/docs/pdf/DNV/cg/2018-09/dnvgl-cg-0264.pdf </w:t>
      </w:r>
    </w:p>
    <w:p w14:paraId="233900FB" w14:textId="77777777" w:rsidR="00B27890" w:rsidRDefault="00B27890" w:rsidP="00B27890">
      <w:pPr>
        <w:pStyle w:val="AppendixHead2"/>
      </w:pPr>
      <w:r>
        <w:t>LLOYD’s Register</w:t>
      </w:r>
    </w:p>
    <w:p w14:paraId="5CE7608B" w14:textId="77777777" w:rsidR="00B27890" w:rsidRPr="00883181" w:rsidRDefault="00B27890" w:rsidP="00B27890">
      <w:pPr>
        <w:pStyle w:val="Heading2separationline"/>
        <w:rPr>
          <w:lang w:eastAsia="en-GB"/>
        </w:rPr>
      </w:pPr>
    </w:p>
    <w:p w14:paraId="336F99A6" w14:textId="77777777" w:rsidR="00B27890" w:rsidRDefault="00B27890" w:rsidP="00B27890">
      <w:pPr>
        <w:pStyle w:val="BodyText"/>
      </w:pPr>
      <w:r>
        <w:t>•</w:t>
      </w:r>
      <w:r>
        <w:tab/>
        <w:t xml:space="preserve">https://maritimesafetyinnovationlab.org/wp-content/uploads/2020/06/LR_Code_for_Unmanned_Marine_Systems__February_2017.pdf </w:t>
      </w:r>
    </w:p>
    <w:p w14:paraId="5B665762" w14:textId="77777777" w:rsidR="00B27890" w:rsidRPr="00D845A3" w:rsidRDefault="00B27890" w:rsidP="00B27890">
      <w:pPr>
        <w:pStyle w:val="AppendixHead2"/>
      </w:pPr>
      <w:r>
        <w:t>American Bureau of Shipping (ABS)</w:t>
      </w:r>
    </w:p>
    <w:p w14:paraId="003341E4" w14:textId="77777777" w:rsidR="00B27890" w:rsidRPr="00883181" w:rsidRDefault="00B27890" w:rsidP="00B27890">
      <w:pPr>
        <w:pStyle w:val="Heading1separationline"/>
        <w:rPr>
          <w:lang w:eastAsia="en-GB"/>
        </w:rPr>
      </w:pPr>
    </w:p>
    <w:p w14:paraId="497381E6" w14:textId="77777777" w:rsidR="00B27890" w:rsidRDefault="00B27890" w:rsidP="00B27890">
      <w:pPr>
        <w:pStyle w:val="BodyText"/>
      </w:pPr>
      <w:r>
        <w:t>•</w:t>
      </w:r>
      <w:r>
        <w:tab/>
        <w:t xml:space="preserve">https://maritimesafetyinnovationlab.org/wp-content/uploads/2020/09/ABS-Advisory-on-Autonomous-Functionality.pdf </w:t>
      </w:r>
    </w:p>
    <w:p w14:paraId="6F4B25A0" w14:textId="77777777" w:rsidR="00B27890" w:rsidRDefault="00B27890" w:rsidP="00B27890">
      <w:pPr>
        <w:pStyle w:val="BodyText"/>
      </w:pPr>
      <w:r>
        <w:t>–</w:t>
      </w:r>
      <w:r>
        <w:tab/>
      </w:r>
    </w:p>
    <w:p w14:paraId="30EF67E2" w14:textId="77777777" w:rsidR="00B27890" w:rsidRDefault="00B27890" w:rsidP="00B27890">
      <w:pPr>
        <w:pStyle w:val="AppendixHead2"/>
      </w:pPr>
      <w:r>
        <w:t>Others</w:t>
      </w:r>
    </w:p>
    <w:p w14:paraId="6B710D36" w14:textId="77777777" w:rsidR="00B27890" w:rsidRPr="00A2520F" w:rsidRDefault="00B27890" w:rsidP="00B27890">
      <w:pPr>
        <w:pStyle w:val="Heading2separationline"/>
      </w:pPr>
    </w:p>
    <w:p w14:paraId="6B14AEBA" w14:textId="77777777" w:rsidR="00B27890" w:rsidRDefault="00B27890" w:rsidP="00B27890">
      <w:pPr>
        <w:pStyle w:val="BodyText"/>
      </w:pPr>
      <w:r>
        <w:t xml:space="preserve">Other organisations that are working in the area of MASS include: </w:t>
      </w:r>
    </w:p>
    <w:p w14:paraId="137FF4CF" w14:textId="77777777" w:rsidR="00B27890" w:rsidRDefault="00B27890" w:rsidP="00B27890">
      <w:pPr>
        <w:pStyle w:val="Bullet1"/>
        <w:numPr>
          <w:ilvl w:val="0"/>
          <w:numId w:val="1"/>
        </w:numPr>
      </w:pPr>
      <w:r>
        <w:lastRenderedPageBreak/>
        <w:t>CCS,</w:t>
      </w:r>
    </w:p>
    <w:p w14:paraId="2EDF5795" w14:textId="77777777" w:rsidR="00B27890" w:rsidRDefault="00B27890" w:rsidP="00B27890">
      <w:pPr>
        <w:pStyle w:val="Bullet1"/>
        <w:numPr>
          <w:ilvl w:val="0"/>
          <w:numId w:val="1"/>
        </w:numPr>
      </w:pPr>
      <w:r>
        <w:t xml:space="preserve">CRS, </w:t>
      </w:r>
    </w:p>
    <w:p w14:paraId="492FB350" w14:textId="77777777" w:rsidR="00B27890" w:rsidRDefault="00B27890" w:rsidP="00B27890">
      <w:pPr>
        <w:pStyle w:val="Bullet1"/>
        <w:numPr>
          <w:ilvl w:val="0"/>
          <w:numId w:val="1"/>
        </w:numPr>
      </w:pPr>
      <w:r>
        <w:t xml:space="preserve">IRCLASS, </w:t>
      </w:r>
    </w:p>
    <w:p w14:paraId="45FEE924" w14:textId="77777777" w:rsidR="00B27890" w:rsidRDefault="00B27890" w:rsidP="00B27890">
      <w:pPr>
        <w:pStyle w:val="Bullet1"/>
        <w:numPr>
          <w:ilvl w:val="0"/>
          <w:numId w:val="1"/>
        </w:numPr>
      </w:pPr>
      <w:r>
        <w:t xml:space="preserve">Class NK, </w:t>
      </w:r>
    </w:p>
    <w:p w14:paraId="5F42E530" w14:textId="77777777" w:rsidR="00B27890" w:rsidRDefault="00B27890" w:rsidP="00B27890">
      <w:pPr>
        <w:pStyle w:val="Bullet1"/>
        <w:numPr>
          <w:ilvl w:val="0"/>
          <w:numId w:val="1"/>
        </w:numPr>
      </w:pPr>
      <w:r>
        <w:t xml:space="preserve">PRS, </w:t>
      </w:r>
    </w:p>
    <w:p w14:paraId="245F5DD9" w14:textId="77777777" w:rsidR="00B27890" w:rsidRDefault="00B27890" w:rsidP="00B27890">
      <w:pPr>
        <w:pStyle w:val="Bullet1"/>
        <w:numPr>
          <w:ilvl w:val="0"/>
          <w:numId w:val="1"/>
        </w:numPr>
      </w:pPr>
      <w:r>
        <w:t xml:space="preserve">RINA, </w:t>
      </w:r>
    </w:p>
    <w:p w14:paraId="79A00786" w14:textId="77777777" w:rsidR="00B27890" w:rsidRDefault="00B27890" w:rsidP="00B27890">
      <w:pPr>
        <w:pStyle w:val="Bullet1"/>
        <w:numPr>
          <w:ilvl w:val="0"/>
          <w:numId w:val="1"/>
        </w:numPr>
      </w:pPr>
      <w:r>
        <w:t>Korea Register of Shipping (KR)</w:t>
      </w:r>
    </w:p>
    <w:p w14:paraId="196ED3BC" w14:textId="77777777" w:rsidR="00B27890" w:rsidRPr="002A7E5A" w:rsidRDefault="00B27890" w:rsidP="002A7E5A">
      <w:pPr>
        <w:pStyle w:val="BodyText"/>
        <w:rPr>
          <w:lang w:eastAsia="en-GB"/>
        </w:rPr>
      </w:pPr>
    </w:p>
    <w:sectPr w:rsidR="00B27890" w:rsidRPr="002A7E5A" w:rsidSect="00D72DF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9" w:author="Jillian Carson-Jackson" w:date="2024-10-02T17:28:00Z" w:initials="JCJ">
    <w:p w14:paraId="7757F506" w14:textId="77777777" w:rsidR="004F7498" w:rsidRDefault="004A7D5F" w:rsidP="004F7498">
      <w:pPr>
        <w:pStyle w:val="CommentText"/>
      </w:pPr>
      <w:r>
        <w:rPr>
          <w:rStyle w:val="CommentReference"/>
        </w:rPr>
        <w:annotationRef/>
      </w:r>
      <w:r w:rsidR="004F7498">
        <w:t xml:space="preserve">At DTEC 4 - Added in based on input from ARM.  Follow up with IHO to confirm / revise wording.  Update to reflect the next state now the 2 year remit is complete. </w:t>
      </w:r>
    </w:p>
  </w:comment>
  <w:comment w:id="22" w:author="Jillian Carson-Jackson" w:date="2024-10-02T17:30:00Z" w:initials="JCJ">
    <w:p w14:paraId="64485B62" w14:textId="746C21E1" w:rsidR="00FC1360" w:rsidRDefault="00CB0212" w:rsidP="00FC1360">
      <w:pPr>
        <w:pStyle w:val="CommentText"/>
      </w:pPr>
      <w:r>
        <w:rPr>
          <w:rStyle w:val="CommentReference"/>
        </w:rPr>
        <w:annotationRef/>
      </w:r>
      <w:r w:rsidR="00FC1360">
        <w:t>Added at DTEC 4 From ARM input document</w:t>
      </w:r>
    </w:p>
  </w:comment>
  <w:comment w:id="23" w:author="Jillian Carson-Jackson" w:date="2024-10-03T22:37:00Z" w:initials="JCJ">
    <w:p w14:paraId="0E360D65" w14:textId="77777777" w:rsidR="004F7498" w:rsidRDefault="004F7498" w:rsidP="004F7498">
      <w:pPr>
        <w:pStyle w:val="CommentText"/>
      </w:pPr>
      <w:r>
        <w:rPr>
          <w:rStyle w:val="CommentReference"/>
        </w:rPr>
        <w:annotationRef/>
      </w:r>
      <w:r>
        <w:rPr>
          <w:lang w:val="en-US"/>
        </w:rPr>
        <w:t>Consider adding in 6G for final version of the document</w:t>
      </w:r>
    </w:p>
  </w:comment>
  <w:comment w:id="30" w:author="Jillian Carson-Jackson" w:date="2024-10-02T17:33:00Z" w:initials="JCJ">
    <w:p w14:paraId="7F3107CC" w14:textId="18ABD9C6" w:rsidR="0034172C" w:rsidRDefault="000D0C41" w:rsidP="0034172C">
      <w:pPr>
        <w:pStyle w:val="CommentText"/>
      </w:pPr>
      <w:r>
        <w:rPr>
          <w:rStyle w:val="CommentReference"/>
        </w:rPr>
        <w:annotationRef/>
      </w:r>
      <w:r w:rsidR="0034172C">
        <w:t>Text to be developed - DTEC 4 comment - review Content from ARM document?  (section 4.1.3.1?)</w:t>
      </w:r>
    </w:p>
  </w:comment>
  <w:comment w:id="35" w:author="Jillian Carson-Jackson" w:date="2024-10-02T21:14:00Z" w:initials="JCJ">
    <w:p w14:paraId="1302DB0C" w14:textId="77777777" w:rsidR="004F7498" w:rsidRDefault="00E14973" w:rsidP="004F7498">
      <w:pPr>
        <w:pStyle w:val="CommentText"/>
      </w:pPr>
      <w:r>
        <w:rPr>
          <w:rStyle w:val="CommentReference"/>
        </w:rPr>
        <w:annotationRef/>
      </w:r>
      <w:r w:rsidR="004F7498">
        <w:t xml:space="preserve">Revised as per comment on risk process from IMPA. Nature of MASS is that there may be requirements for different approaches to assess and mitigate the risk. </w:t>
      </w:r>
    </w:p>
  </w:comment>
  <w:comment w:id="52" w:author="Jillian Carson-Jackson" w:date="2024-10-02T18:02:00Z" w:initials="JCJ">
    <w:p w14:paraId="1E99FF6B" w14:textId="0B331341" w:rsidR="00A37BA5" w:rsidRDefault="00024FC3" w:rsidP="00A37BA5">
      <w:pPr>
        <w:pStyle w:val="CommentText"/>
      </w:pPr>
      <w:r>
        <w:rPr>
          <w:rStyle w:val="CommentReference"/>
        </w:rPr>
        <w:annotationRef/>
      </w:r>
      <w:r w:rsidR="00A37BA5">
        <w:t xml:space="preserve">Confirm level of detail required - Request ENG to review </w:t>
      </w:r>
    </w:p>
  </w:comment>
  <w:comment w:id="57" w:author="Jillian Carson-Jackson [2]" w:date="2024-06-09T18:55:00Z" w:initials="JC">
    <w:p w14:paraId="1859DD9F" w14:textId="77777777" w:rsidR="00A37BA5" w:rsidRDefault="00C072C2" w:rsidP="00A37BA5">
      <w:pPr>
        <w:pStyle w:val="CommentText"/>
      </w:pPr>
      <w:r>
        <w:rPr>
          <w:rStyle w:val="CommentReference"/>
        </w:rPr>
        <w:annotationRef/>
      </w:r>
      <w:r w:rsidR="00A37BA5">
        <w:t xml:space="preserve">Amend formatting and Include a hot link to a sub guideline when completed. </w:t>
      </w:r>
    </w:p>
  </w:comment>
  <w:comment w:id="62" w:author="Jillian Carson-Jackson [2]" w:date="2024-06-10T10:28:00Z" w:initials="JC">
    <w:p w14:paraId="4935581D" w14:textId="77777777" w:rsidR="00C15307" w:rsidRDefault="00CF29C0" w:rsidP="00C15307">
      <w:pPr>
        <w:pStyle w:val="CommentText"/>
      </w:pPr>
      <w:r>
        <w:rPr>
          <w:rStyle w:val="CommentReference"/>
        </w:rPr>
        <w:annotationRef/>
      </w:r>
      <w:r w:rsidR="00C15307">
        <w:t xml:space="preserve">DTEC 4 - review and consider if this is introductory reference to the Ecosystem is required / if so develop text. </w:t>
      </w:r>
    </w:p>
  </w:comment>
  <w:comment w:id="65" w:author="Jillian Carson-Jackson [2]" w:date="2024-06-09T18:57:00Z" w:initials="JC">
    <w:p w14:paraId="63525E38" w14:textId="617C7103" w:rsidR="00C072C2" w:rsidRDefault="00C072C2" w:rsidP="00C072C2">
      <w:pPr>
        <w:pStyle w:val="CommentText"/>
      </w:pPr>
      <w:r>
        <w:rPr>
          <w:rStyle w:val="CommentReference"/>
        </w:rPr>
        <w:annotationRef/>
      </w:r>
      <w:r>
        <w:rPr>
          <w:lang w:val="en-US"/>
        </w:rPr>
        <w:t xml:space="preserve">Make a hot link to the guideline being developed by ARM when completed. </w:t>
      </w:r>
    </w:p>
  </w:comment>
  <w:comment w:id="84" w:author="Jillian Carson-Jackson [2]" w:date="2024-06-09T19:07:00Z" w:initials="JC">
    <w:p w14:paraId="3EC95F76" w14:textId="2E970A0D" w:rsidR="00F97C7F" w:rsidRDefault="00F97C7F" w:rsidP="00F97C7F">
      <w:pPr>
        <w:pStyle w:val="CommentText"/>
      </w:pPr>
      <w:r>
        <w:rPr>
          <w:rStyle w:val="CommentReference"/>
        </w:rPr>
        <w:annotationRef/>
      </w:r>
      <w:r>
        <w:rPr>
          <w:lang w:val="en-US"/>
        </w:rPr>
        <w:t xml:space="preserve">Hot link to the guideline when available. </w:t>
      </w:r>
    </w:p>
  </w:comment>
  <w:comment w:id="85" w:author="Jillian Carson-Jackson" w:date="2024-10-02T21:18:00Z" w:initials="JCJ">
    <w:p w14:paraId="249DFB39" w14:textId="1ED7F914" w:rsidR="0025165A" w:rsidRDefault="005E29A4" w:rsidP="0025165A">
      <w:pPr>
        <w:pStyle w:val="CommentText"/>
      </w:pPr>
      <w:r>
        <w:rPr>
          <w:rStyle w:val="CommentReference"/>
        </w:rPr>
        <w:annotationRef/>
      </w:r>
      <w:r w:rsidR="0025165A">
        <w:t>Confirm level of detail for this section. Is this required, noting content of section 4.2.2</w:t>
      </w:r>
    </w:p>
  </w:comment>
  <w:comment w:id="94" w:author="Jillian Carson-Jackson [2]" w:date="2024-06-09T19:07:00Z" w:initials="JC">
    <w:p w14:paraId="399E070D" w14:textId="4C23DD2E" w:rsidR="00F97C7F" w:rsidRDefault="00F97C7F" w:rsidP="00F97C7F">
      <w:pPr>
        <w:pStyle w:val="CommentText"/>
      </w:pPr>
      <w:r>
        <w:rPr>
          <w:rStyle w:val="CommentReference"/>
        </w:rPr>
        <w:annotationRef/>
      </w:r>
      <w:r>
        <w:rPr>
          <w:lang w:val="en-US"/>
        </w:rPr>
        <w:t xml:space="preserve">Hot link to the guideline when available. </w:t>
      </w:r>
    </w:p>
  </w:comment>
  <w:comment w:id="99" w:author="Jillian Carson-Jackson [3]" w:date="2022-08-12T08:16:00Z" w:initials="JCJ">
    <w:p w14:paraId="34DC85CD" w14:textId="77777777" w:rsidR="00F97C7F" w:rsidRDefault="00615A1C" w:rsidP="00F97C7F">
      <w:pPr>
        <w:pStyle w:val="CommentText"/>
      </w:pPr>
      <w:r>
        <w:rPr>
          <w:rStyle w:val="CommentReference"/>
        </w:rPr>
        <w:annotationRef/>
      </w:r>
      <w:r w:rsidR="00F97C7F">
        <w:t xml:space="preserve">Ensure this section reflects IALA remit. </w:t>
      </w:r>
    </w:p>
  </w:comment>
  <w:comment w:id="104" w:author="Jillian Carson-Jackson [2]" w:date="2024-06-09T19:07:00Z" w:initials="JC">
    <w:p w14:paraId="62060A16" w14:textId="77777777" w:rsidR="00573180" w:rsidRDefault="00573180" w:rsidP="00573180">
      <w:pPr>
        <w:pStyle w:val="CommentText"/>
      </w:pPr>
      <w:r>
        <w:rPr>
          <w:rStyle w:val="CommentReference"/>
        </w:rPr>
        <w:annotationRef/>
      </w:r>
      <w:r>
        <w:rPr>
          <w:lang w:val="en-US"/>
        </w:rPr>
        <w:t xml:space="preserve">Hot link to the guideline when available. </w:t>
      </w:r>
    </w:p>
  </w:comment>
  <w:comment w:id="111" w:author="Jillian Carson-Jackson [2]" w:date="2024-06-09T19:07:00Z" w:initials="JC">
    <w:p w14:paraId="4F63925B" w14:textId="77777777" w:rsidR="006621D5" w:rsidRDefault="006621D5" w:rsidP="006621D5">
      <w:pPr>
        <w:pStyle w:val="CommentText"/>
      </w:pPr>
      <w:r>
        <w:rPr>
          <w:rStyle w:val="CommentReference"/>
        </w:rPr>
        <w:annotationRef/>
      </w:r>
      <w:r>
        <w:rPr>
          <w:lang w:val="en-US"/>
        </w:rPr>
        <w:t xml:space="preserve">Hot link to the guideline when available. </w:t>
      </w:r>
    </w:p>
  </w:comment>
  <w:comment w:id="116" w:author="Jillian Carson-Jackson [2]" w:date="2024-06-09T19:07:00Z" w:initials="JC">
    <w:p w14:paraId="24617A6B" w14:textId="77777777" w:rsidR="008C42BA" w:rsidRDefault="008C42BA" w:rsidP="008C42BA">
      <w:pPr>
        <w:pStyle w:val="CommentText"/>
      </w:pPr>
      <w:r>
        <w:rPr>
          <w:rStyle w:val="CommentReference"/>
        </w:rPr>
        <w:annotationRef/>
      </w:r>
      <w:r>
        <w:t xml:space="preserve">Hot link to the guideline when available. </w:t>
      </w:r>
    </w:p>
  </w:comment>
  <w:comment w:id="121" w:author="Jillian Carson-Jackson [3]" w:date="2022-08-12T08:23:00Z" w:initials="JCJ">
    <w:p w14:paraId="4F0CDA06" w14:textId="77777777" w:rsidR="00CD1E81" w:rsidRDefault="00467240" w:rsidP="00CD1E81">
      <w:pPr>
        <w:pStyle w:val="CommentText"/>
      </w:pPr>
      <w:r>
        <w:rPr>
          <w:rStyle w:val="CommentReference"/>
        </w:rPr>
        <w:annotationRef/>
      </w:r>
      <w:r w:rsidR="00CD1E81">
        <w:t xml:space="preserve">Request input - Review - in line with IALA Cyber Security Guideline.  </w:t>
      </w:r>
    </w:p>
  </w:comment>
  <w:comment w:id="125" w:author="Jillian Carson-Jackson [2]" w:date="2024-06-09T19:07:00Z" w:initials="JC">
    <w:p w14:paraId="5B529B06" w14:textId="1BDAB6D1" w:rsidR="00CC7FED" w:rsidRDefault="00CC7FED" w:rsidP="00CC7FED">
      <w:pPr>
        <w:pStyle w:val="CommentText"/>
      </w:pPr>
      <w:r>
        <w:rPr>
          <w:rStyle w:val="CommentReference"/>
        </w:rPr>
        <w:annotationRef/>
      </w:r>
      <w:r>
        <w:t xml:space="preserve">Hot link to the guideline when available. </w:t>
      </w:r>
    </w:p>
  </w:comment>
  <w:comment w:id="128" w:author="Jillian Carson-Jackson [2]" w:date="2024-06-09T19:07:00Z" w:initials="JC">
    <w:p w14:paraId="75E5791F" w14:textId="77777777" w:rsidR="0071442A" w:rsidRDefault="0071442A" w:rsidP="0071442A">
      <w:pPr>
        <w:pStyle w:val="CommentText"/>
      </w:pPr>
      <w:r>
        <w:rPr>
          <w:rStyle w:val="CommentReference"/>
        </w:rPr>
        <w:annotationRef/>
      </w:r>
      <w:r>
        <w:t xml:space="preserve">Hot link to the guideline when available. </w:t>
      </w:r>
    </w:p>
  </w:comment>
  <w:comment w:id="144" w:author="Jillian Carson-Jackson [2]" w:date="2024-06-09T19:07:00Z" w:initials="JC">
    <w:p w14:paraId="58B4FD28" w14:textId="77777777" w:rsidR="00997A06" w:rsidRDefault="00997A06" w:rsidP="00997A06">
      <w:pPr>
        <w:pStyle w:val="CommentText"/>
      </w:pPr>
      <w:r>
        <w:rPr>
          <w:rStyle w:val="CommentReference"/>
        </w:rPr>
        <w:annotationRef/>
      </w:r>
      <w:r>
        <w:t xml:space="preserve">Hot link to the guideline when available. </w:t>
      </w:r>
    </w:p>
  </w:comment>
  <w:comment w:id="161" w:author="Jillian Carson-Jackson [2]" w:date="2024-06-10T10:15:00Z" w:initials="JC">
    <w:p w14:paraId="1E4B5C9D" w14:textId="77777777" w:rsidR="00334418" w:rsidRDefault="00251293" w:rsidP="00334418">
      <w:pPr>
        <w:pStyle w:val="CommentText"/>
      </w:pPr>
      <w:r>
        <w:rPr>
          <w:rStyle w:val="CommentReference"/>
        </w:rPr>
        <w:annotationRef/>
      </w:r>
      <w:r w:rsidR="00334418">
        <w:t xml:space="preserve">Request input on testing and auditing - note, may be a sub-guideline in future  </w:t>
      </w:r>
    </w:p>
  </w:comment>
  <w:comment w:id="164" w:author="Jillian Carson-Jackson [2]" w:date="2024-06-09T19:07:00Z" w:initials="JC">
    <w:p w14:paraId="7DDB8B65" w14:textId="4AA447BE" w:rsidR="00251293" w:rsidRDefault="00251293" w:rsidP="00251293">
      <w:pPr>
        <w:pStyle w:val="CommentText"/>
      </w:pPr>
      <w:r>
        <w:rPr>
          <w:rStyle w:val="CommentReference"/>
        </w:rPr>
        <w:annotationRef/>
      </w:r>
      <w:r>
        <w:t xml:space="preserve">Hot link to the guideline when available. </w:t>
      </w:r>
    </w:p>
  </w:comment>
  <w:comment w:id="174" w:author="Jillian Carson-Jackson [2]" w:date="2024-06-09T18:03:00Z" w:initials="JC">
    <w:p w14:paraId="478D50E8" w14:textId="77777777" w:rsidR="00334418" w:rsidRDefault="00334418" w:rsidP="00334418">
      <w:pPr>
        <w:pStyle w:val="CommentText"/>
      </w:pPr>
      <w:r>
        <w:rPr>
          <w:rStyle w:val="CommentReference"/>
        </w:rPr>
        <w:annotationRef/>
      </w:r>
      <w:r>
        <w:t xml:space="preserve">Refer to the paper from ISO to IMO MSC regarding terminology.  Identify any specific terminology elements for IALA related to MASS. </w:t>
      </w:r>
    </w:p>
    <w:p w14:paraId="1365BE75" w14:textId="77777777" w:rsidR="00334418" w:rsidRDefault="00334418" w:rsidP="00334418">
      <w:pPr>
        <w:pStyle w:val="CommentText"/>
      </w:pPr>
      <w:r>
        <w:t xml:space="preserve">Note - this section is likely to evolve over time.  </w:t>
      </w:r>
    </w:p>
  </w:comment>
  <w:comment w:id="179" w:author="Jillian Carson-Jackson [2]" w:date="2024-06-10T10:20:00Z" w:initials="JC">
    <w:p w14:paraId="2680ECE5" w14:textId="77777777" w:rsidR="00EC0490" w:rsidRDefault="00EC0490" w:rsidP="00EC0490">
      <w:pPr>
        <w:pStyle w:val="CommentText"/>
      </w:pPr>
      <w:r>
        <w:rPr>
          <w:rStyle w:val="CommentReference"/>
        </w:rPr>
        <w:annotationRef/>
      </w:r>
      <w:r>
        <w:rPr>
          <w:lang w:val="en-US"/>
        </w:rPr>
        <w:t>To be developed</w:t>
      </w:r>
    </w:p>
  </w:comment>
  <w:comment w:id="189" w:author="Jillian Carson-Jackson [2]" w:date="2024-06-10T10:20:00Z" w:initials="JC">
    <w:p w14:paraId="1573F31D" w14:textId="77777777" w:rsidR="00EC0490" w:rsidRDefault="00EC0490" w:rsidP="00EC0490">
      <w:pPr>
        <w:pStyle w:val="CommentText"/>
      </w:pPr>
      <w:r>
        <w:rPr>
          <w:rStyle w:val="CommentReference"/>
        </w:rPr>
        <w:annotationRef/>
      </w:r>
      <w:r>
        <w:rPr>
          <w:lang w:val="en-US"/>
        </w:rPr>
        <w:t>To be developed</w:t>
      </w:r>
    </w:p>
  </w:comment>
  <w:comment w:id="191" w:author="Jillian Carson-Jackson" w:date="2024-10-03T12:37:00Z" w:initials="JCJ">
    <w:p w14:paraId="06FB9BCA" w14:textId="77777777" w:rsidR="00334418" w:rsidRDefault="00334418" w:rsidP="00334418">
      <w:pPr>
        <w:pStyle w:val="CommentText"/>
      </w:pPr>
      <w:r>
        <w:rPr>
          <w:rStyle w:val="CommentReference"/>
        </w:rPr>
        <w:annotationRef/>
      </w:r>
      <w:r>
        <w:rPr>
          <w:lang w:val="en-US"/>
        </w:rPr>
        <w:t xml:space="preserve">Text that has been moved from within the body of the document.  </w:t>
      </w:r>
    </w:p>
  </w:comment>
  <w:comment w:id="200" w:author="Jillian Carson-Jackson [3]" w:date="2022-08-11T01:41:00Z" w:initials="JCJ">
    <w:p w14:paraId="4262237C" w14:textId="30975506"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203" w:author="Jillian Carson-Jackson [3]"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757F506" w15:done="0"/>
  <w15:commentEx w15:paraId="64485B62" w15:done="0"/>
  <w15:commentEx w15:paraId="0E360D65" w15:done="0"/>
  <w15:commentEx w15:paraId="7F3107CC" w15:done="0"/>
  <w15:commentEx w15:paraId="1302DB0C" w15:done="0"/>
  <w15:commentEx w15:paraId="1E99FF6B" w15:done="0"/>
  <w15:commentEx w15:paraId="1859DD9F" w15:done="0"/>
  <w15:commentEx w15:paraId="4935581D" w15:done="0"/>
  <w15:commentEx w15:paraId="63525E38" w15:done="0"/>
  <w15:commentEx w15:paraId="3EC95F76" w15:done="0"/>
  <w15:commentEx w15:paraId="249DFB39" w15:done="0"/>
  <w15:commentEx w15:paraId="399E070D" w15:done="0"/>
  <w15:commentEx w15:paraId="34DC85CD" w15:done="0"/>
  <w15:commentEx w15:paraId="62060A16" w15:done="0"/>
  <w15:commentEx w15:paraId="4F63925B" w15:done="0"/>
  <w15:commentEx w15:paraId="24617A6B" w15:done="0"/>
  <w15:commentEx w15:paraId="4F0CDA06" w15:done="0"/>
  <w15:commentEx w15:paraId="5B529B06" w15:done="0"/>
  <w15:commentEx w15:paraId="75E5791F" w15:done="0"/>
  <w15:commentEx w15:paraId="58B4FD28" w15:done="0"/>
  <w15:commentEx w15:paraId="1E4B5C9D" w15:done="0"/>
  <w15:commentEx w15:paraId="7DDB8B65" w15:done="0"/>
  <w15:commentEx w15:paraId="1365BE75" w15:done="0"/>
  <w15:commentEx w15:paraId="2680ECE5" w15:done="0"/>
  <w15:commentEx w15:paraId="1573F31D" w15:done="0"/>
  <w15:commentEx w15:paraId="06FB9BCA" w15:done="0"/>
  <w15:commentEx w15:paraId="4262237C"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45C6AB3" w16cex:dateUtc="2024-10-02T07:28:00Z"/>
  <w16cex:commentExtensible w16cex:durableId="7131CF7E" w16cex:dateUtc="2024-10-02T07:30:00Z"/>
  <w16cex:commentExtensible w16cex:durableId="6FED2E3D" w16cex:dateUtc="2024-10-03T12:37:00Z"/>
  <w16cex:commentExtensible w16cex:durableId="3A28C615" w16cex:dateUtc="2024-10-02T07:33:00Z"/>
  <w16cex:commentExtensible w16cex:durableId="34868729" w16cex:dateUtc="2024-10-02T11:14:00Z"/>
  <w16cex:commentExtensible w16cex:durableId="576D4201" w16cex:dateUtc="2024-10-02T08:02:00Z"/>
  <w16cex:commentExtensible w16cex:durableId="35AB985B" w16cex:dateUtc="2024-06-09T08:55:00Z"/>
  <w16cex:commentExtensible w16cex:durableId="4FEA3533" w16cex:dateUtc="2024-06-10T00:28:00Z"/>
  <w16cex:commentExtensible w16cex:durableId="5C83240D" w16cex:dateUtc="2024-06-09T08:57:00Z"/>
  <w16cex:commentExtensible w16cex:durableId="2B26C81D" w16cex:dateUtc="2024-06-09T09:07:00Z"/>
  <w16cex:commentExtensible w16cex:durableId="5EE6C24F" w16cex:dateUtc="2024-10-02T11:18:00Z"/>
  <w16cex:commentExtensible w16cex:durableId="2F8BD4BD" w16cex:dateUtc="2024-06-09T09:07:00Z"/>
  <w16cex:commentExtensible w16cex:durableId="26A08AD5" w16cex:dateUtc="2022-08-11T22:16:00Z"/>
  <w16cex:commentExtensible w16cex:durableId="2BC77065" w16cex:dateUtc="2024-06-09T09:07:00Z"/>
  <w16cex:commentExtensible w16cex:durableId="3CE998A7" w16cex:dateUtc="2024-06-09T09:07:00Z"/>
  <w16cex:commentExtensible w16cex:durableId="146594E5" w16cex:dateUtc="2024-06-09T09:07:00Z"/>
  <w16cex:commentExtensible w16cex:durableId="26A08C68" w16cex:dateUtc="2022-08-11T22:23:00Z"/>
  <w16cex:commentExtensible w16cex:durableId="7E380BE7" w16cex:dateUtc="2024-06-09T09:07:00Z"/>
  <w16cex:commentExtensible w16cex:durableId="0CE83A45" w16cex:dateUtc="2024-06-09T09:07:00Z"/>
  <w16cex:commentExtensible w16cex:durableId="0CF3319F" w16cex:dateUtc="2024-06-09T09:07:00Z"/>
  <w16cex:commentExtensible w16cex:durableId="2CA9E770" w16cex:dateUtc="2024-06-10T00:15:00Z"/>
  <w16cex:commentExtensible w16cex:durableId="3A4B10DF" w16cex:dateUtc="2024-06-09T09:07:00Z"/>
  <w16cex:commentExtensible w16cex:durableId="3A4C2680" w16cex:dateUtc="2024-06-09T08:03:00Z"/>
  <w16cex:commentExtensible w16cex:durableId="5025FCEF" w16cex:dateUtc="2024-06-10T00:20:00Z"/>
  <w16cex:commentExtensible w16cex:durableId="5585BA5D" w16cex:dateUtc="2024-06-10T00:20:00Z"/>
  <w16cex:commentExtensible w16cex:durableId="27F5B354" w16cex:dateUtc="2024-10-03T02:37:00Z"/>
  <w16cex:commentExtensible w16cex:durableId="269EDCCA" w16cex:dateUtc="2022-08-10T15:41: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757F506" w16cid:durableId="145C6AB3"/>
  <w16cid:commentId w16cid:paraId="64485B62" w16cid:durableId="7131CF7E"/>
  <w16cid:commentId w16cid:paraId="0E360D65" w16cid:durableId="6FED2E3D"/>
  <w16cid:commentId w16cid:paraId="7F3107CC" w16cid:durableId="3A28C615"/>
  <w16cid:commentId w16cid:paraId="1302DB0C" w16cid:durableId="34868729"/>
  <w16cid:commentId w16cid:paraId="1E99FF6B" w16cid:durableId="576D4201"/>
  <w16cid:commentId w16cid:paraId="1859DD9F" w16cid:durableId="35AB985B"/>
  <w16cid:commentId w16cid:paraId="4935581D" w16cid:durableId="4FEA3533"/>
  <w16cid:commentId w16cid:paraId="63525E38" w16cid:durableId="5C83240D"/>
  <w16cid:commentId w16cid:paraId="3EC95F76" w16cid:durableId="2B26C81D"/>
  <w16cid:commentId w16cid:paraId="249DFB39" w16cid:durableId="5EE6C24F"/>
  <w16cid:commentId w16cid:paraId="399E070D" w16cid:durableId="2F8BD4BD"/>
  <w16cid:commentId w16cid:paraId="34DC85CD" w16cid:durableId="26A08AD5"/>
  <w16cid:commentId w16cid:paraId="62060A16" w16cid:durableId="2BC77065"/>
  <w16cid:commentId w16cid:paraId="4F63925B" w16cid:durableId="3CE998A7"/>
  <w16cid:commentId w16cid:paraId="24617A6B" w16cid:durableId="146594E5"/>
  <w16cid:commentId w16cid:paraId="4F0CDA06" w16cid:durableId="26A08C68"/>
  <w16cid:commentId w16cid:paraId="5B529B06" w16cid:durableId="7E380BE7"/>
  <w16cid:commentId w16cid:paraId="75E5791F" w16cid:durableId="0CE83A45"/>
  <w16cid:commentId w16cid:paraId="58B4FD28" w16cid:durableId="0CF3319F"/>
  <w16cid:commentId w16cid:paraId="1E4B5C9D" w16cid:durableId="2CA9E770"/>
  <w16cid:commentId w16cid:paraId="7DDB8B65" w16cid:durableId="3A4B10DF"/>
  <w16cid:commentId w16cid:paraId="1365BE75" w16cid:durableId="3A4C2680"/>
  <w16cid:commentId w16cid:paraId="2680ECE5" w16cid:durableId="5025FCEF"/>
  <w16cid:commentId w16cid:paraId="1573F31D" w16cid:durableId="5585BA5D"/>
  <w16cid:commentId w16cid:paraId="06FB9BCA" w16cid:durableId="27F5B354"/>
  <w16cid:commentId w16cid:paraId="4262237C" w16cid:durableId="269EDCCA"/>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CD05B9" w14:textId="77777777" w:rsidR="00D61F37" w:rsidRDefault="00D61F37" w:rsidP="003274DB">
      <w:r>
        <w:separator/>
      </w:r>
    </w:p>
    <w:p w14:paraId="6361622C" w14:textId="77777777" w:rsidR="00D61F37" w:rsidRDefault="00D61F37"/>
  </w:endnote>
  <w:endnote w:type="continuationSeparator" w:id="0">
    <w:p w14:paraId="603C9F07" w14:textId="77777777" w:rsidR="00D61F37" w:rsidRDefault="00D61F37" w:rsidP="003274DB">
      <w:r>
        <w:continuationSeparator/>
      </w:r>
    </w:p>
    <w:p w14:paraId="10ADBAC5" w14:textId="77777777" w:rsidR="00D61F37" w:rsidRDefault="00D61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Next">
    <w:altName w:val="Calibri"/>
    <w:panose1 w:val="00000000000000000000"/>
    <w:charset w:val="00"/>
    <w:family w:val="swiss"/>
    <w:notTrueType/>
    <w:pitch w:val="default"/>
    <w:sig w:usb0="00000003" w:usb1="00000000" w:usb2="00000000" w:usb3="00000000" w:csb0="00000001" w:csb1="00000000"/>
  </w:font>
  <w:font w:name="EGPINH+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47488"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C979B"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44416"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50560"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F43B06"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D3E3D06"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28915F7A" w14:textId="2747C169"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2AEB7FD6" w:rsidR="00326BB4" w:rsidRPr="000D1024" w:rsidRDefault="00661D28"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Gnnnn</w:t>
    </w:r>
    <w:r>
      <w:fldChar w:fldCharType="end"/>
    </w:r>
    <w:r w:rsidR="00326BB4" w:rsidRPr="000D1024">
      <w:t xml:space="preserve"> </w:t>
    </w:r>
    <w:r>
      <w:fldChar w:fldCharType="begin"/>
    </w:r>
    <w:r>
      <w:instrText xml:space="preserve"> STYLEREF "Document name" \* MERGEFORMAT </w:instrText>
    </w:r>
    <w:r>
      <w:fldChar w:fldCharType="separate"/>
    </w:r>
    <w:r>
      <w:t>developments and implications of maritime autonomous surface ships (MASS) for coastal authorities</w:t>
    </w:r>
    <w:r>
      <w:fldChar w:fldCharType="end"/>
    </w:r>
  </w:p>
  <w:p w14:paraId="42805CD4" w14:textId="661EF6FF" w:rsidR="00326BB4" w:rsidRPr="00C907DF" w:rsidRDefault="00661D28"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039B03FA" w:rsidR="00326BB4" w:rsidRPr="00C907DF" w:rsidRDefault="00661D28" w:rsidP="00827301">
    <w:pPr>
      <w:pStyle w:val="Footerportrait"/>
      <w:rPr>
        <w:rStyle w:val="PageNumber"/>
        <w:szCs w:val="15"/>
      </w:rPr>
    </w:pPr>
    <w:r>
      <w:fldChar w:fldCharType="begin"/>
    </w:r>
    <w:r>
      <w:instrText xml:space="preserve"> STYLEREF "Document type" \* MERGEFORMAT </w:instrText>
    </w:r>
    <w:r>
      <w:fldChar w:fldCharType="separate"/>
    </w:r>
    <w:r w:rsidR="0033385C">
      <w:t>IALA Guideline</w:t>
    </w:r>
    <w:r>
      <w:fldChar w:fldCharType="end"/>
    </w:r>
    <w:r w:rsidR="00326BB4" w:rsidRPr="00C907DF">
      <w:t xml:space="preserve"> </w:t>
    </w:r>
    <w:r>
      <w:fldChar w:fldCharType="begin"/>
    </w:r>
    <w:r>
      <w:instrText xml:space="preserve"> STYLEREF "Document number" \* MERGEFORMAT </w:instrText>
    </w:r>
    <w:r>
      <w:fldChar w:fldCharType="separate"/>
    </w:r>
    <w:r w:rsidR="0033385C" w:rsidRPr="0033385C">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33385C" w:rsidRPr="0033385C">
      <w:rPr>
        <w:b w:val="0"/>
        <w:bCs/>
      </w:rPr>
      <w:t>developments and</w:t>
    </w:r>
    <w:r w:rsidR="0033385C">
      <w:t xml:space="preserve"> implications of maritime autonomous surface ships (MASS) for coastal authorities</w:t>
    </w:r>
    <w:r>
      <w:fldChar w:fldCharType="end"/>
    </w:r>
  </w:p>
  <w:p w14:paraId="6122B812" w14:textId="022857E1" w:rsidR="00326BB4" w:rsidRPr="00525922" w:rsidRDefault="00661D28" w:rsidP="00827301">
    <w:pPr>
      <w:pStyle w:val="Footerportrait"/>
    </w:pPr>
    <w:r>
      <w:fldChar w:fldCharType="begin"/>
    </w:r>
    <w:r>
      <w:instrText xml:space="preserve"> STYLEREF "Edition number" \* MERGEFORMAT </w:instrText>
    </w:r>
    <w:r>
      <w:fldChar w:fldCharType="separate"/>
    </w:r>
    <w:r w:rsidR="0033385C">
      <w:t>Edition x.x</w:t>
    </w:r>
    <w:r>
      <w:fldChar w:fldCharType="end"/>
    </w:r>
    <w:r w:rsidR="00326BB4">
      <w:t xml:space="preserve"> </w:t>
    </w:r>
    <w:r>
      <w:fldChar w:fldCharType="begin"/>
    </w:r>
    <w:r>
      <w:instrText xml:space="preserve"> STYLEREF  MRN  \* MERGEFORMAT </w:instrText>
    </w:r>
    <w:r>
      <w:fldChar w:fldCharType="separate"/>
    </w:r>
    <w:r w:rsidR="0033385C">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655680"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F45961"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BDF45D8"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69E70841" w14:textId="4B46BA79"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E0421" w14:textId="77777777" w:rsidR="00D61F37" w:rsidRDefault="00D61F37" w:rsidP="003274DB">
      <w:r>
        <w:separator/>
      </w:r>
    </w:p>
    <w:p w14:paraId="47012F91" w14:textId="77777777" w:rsidR="00D61F37" w:rsidRDefault="00D61F37"/>
  </w:footnote>
  <w:footnote w:type="continuationSeparator" w:id="0">
    <w:p w14:paraId="4B6B6C0D" w14:textId="77777777" w:rsidR="00D61F37" w:rsidRDefault="00D61F37" w:rsidP="003274DB">
      <w:r>
        <w:continuationSeparator/>
      </w:r>
    </w:p>
    <w:p w14:paraId="731D1EBD" w14:textId="77777777" w:rsidR="00D61F37" w:rsidRDefault="00D61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661D28">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29A08963" w:rsidR="003E1065" w:rsidRDefault="00661D28">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644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2608"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661D28"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656704"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134377438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5C65E78" w:rsidR="003E1065" w:rsidRDefault="00661D28">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653632"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654656"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141030859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55EE2" w14:textId="5C347583" w:rsidR="00661D28" w:rsidRDefault="00661D28" w:rsidP="00D80CB5">
    <w:pPr>
      <w:pStyle w:val="Header"/>
      <w:jc w:val="right"/>
      <w:rPr>
        <w:rFonts w:ascii="Calibri" w:hAnsi="Calibri"/>
      </w:rPr>
    </w:pPr>
    <w:r>
      <w:rPr>
        <w:rFonts w:ascii="Calibri" w:hAnsi="Calibri"/>
      </w:rPr>
      <w:t>ARM19-7.3.11.1</w:t>
    </w:r>
  </w:p>
  <w:p w14:paraId="1BCE952E" w14:textId="10075DC7" w:rsidR="00326BB4" w:rsidRDefault="00661D28" w:rsidP="00D80CB5">
    <w:pPr>
      <w:pStyle w:val="Header"/>
      <w:jc w:val="right"/>
    </w:pPr>
    <w:r>
      <w:rPr>
        <w:rFonts w:ascii="Calibri" w:hAnsi="Calibri"/>
      </w:rPr>
      <w:t>(</w:t>
    </w:r>
    <w:r w:rsidR="00D80CB5">
      <w:rPr>
        <w:rFonts w:ascii="Calibri" w:hAnsi="Calibri"/>
      </w:rPr>
      <w:t>DTEC</w:t>
    </w: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58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34418">
      <w:rPr>
        <w:rFonts w:ascii="Calibri" w:hAnsi="Calibri"/>
      </w:rPr>
      <w:t>3</w:t>
    </w:r>
    <w:r w:rsidR="00F07EA9">
      <w:rPr>
        <w:rFonts w:ascii="Calibri" w:hAnsi="Calibri"/>
      </w:rPr>
      <w:t>-11.2.2.6.1</w:t>
    </w:r>
    <w:r>
      <w:rPr>
        <w:rFonts w:ascii="Calibri" w:hAnsi="Calibri"/>
      </w:rPr>
      <w:t>)</w:t>
    </w:r>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45440"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661D28">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8512"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661D28">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661D28"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23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194213088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661D28">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661D28">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661D28"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339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49205987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661D28"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536"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57694118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46464"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940025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2C5733B"/>
    <w:multiLevelType w:val="hybridMultilevel"/>
    <w:tmpl w:val="82EAB5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3C8E8032"/>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2857D33"/>
    <w:multiLevelType w:val="hybridMultilevel"/>
    <w:tmpl w:val="570A91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0"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5"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3DAF130D"/>
    <w:multiLevelType w:val="multilevel"/>
    <w:tmpl w:val="FBB2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4F32E69"/>
    <w:multiLevelType w:val="hybridMultilevel"/>
    <w:tmpl w:val="82EAB5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4876743"/>
    <w:multiLevelType w:val="hybridMultilevel"/>
    <w:tmpl w:val="8C68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6780543B"/>
    <w:multiLevelType w:val="hybridMultilevel"/>
    <w:tmpl w:val="3518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AB4D84"/>
    <w:multiLevelType w:val="multilevel"/>
    <w:tmpl w:val="6F28B6FA"/>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0"/>
        </w:tabs>
        <w:ind w:left="992" w:hanging="992"/>
      </w:p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9"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1"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9"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9"/>
  </w:num>
  <w:num w:numId="2" w16cid:durableId="672609838">
    <w:abstractNumId w:val="67"/>
  </w:num>
  <w:num w:numId="3" w16cid:durableId="823855518">
    <w:abstractNumId w:val="14"/>
  </w:num>
  <w:num w:numId="4" w16cid:durableId="312295845">
    <w:abstractNumId w:val="25"/>
  </w:num>
  <w:num w:numId="5" w16cid:durableId="381637916">
    <w:abstractNumId w:val="15"/>
  </w:num>
  <w:num w:numId="6" w16cid:durableId="468404632">
    <w:abstractNumId w:val="23"/>
  </w:num>
  <w:num w:numId="7" w16cid:durableId="1443107639">
    <w:abstractNumId w:val="37"/>
  </w:num>
  <w:num w:numId="8" w16cid:durableId="50886033">
    <w:abstractNumId w:val="13"/>
  </w:num>
  <w:num w:numId="9" w16cid:durableId="1049768897">
    <w:abstractNumId w:val="21"/>
  </w:num>
  <w:num w:numId="10" w16cid:durableId="255091653">
    <w:abstractNumId w:val="7"/>
  </w:num>
  <w:num w:numId="11" w16cid:durableId="954680864">
    <w:abstractNumId w:val="55"/>
  </w:num>
  <w:num w:numId="12" w16cid:durableId="1952738387">
    <w:abstractNumId w:val="64"/>
  </w:num>
  <w:num w:numId="13" w16cid:durableId="665210125">
    <w:abstractNumId w:val="16"/>
  </w:num>
  <w:num w:numId="14" w16cid:durableId="1920284921">
    <w:abstractNumId w:val="65"/>
  </w:num>
  <w:num w:numId="15" w16cid:durableId="185026622">
    <w:abstractNumId w:val="18"/>
  </w:num>
  <w:num w:numId="16" w16cid:durableId="151681180">
    <w:abstractNumId w:val="49"/>
  </w:num>
  <w:num w:numId="17" w16cid:durableId="480735241">
    <w:abstractNumId w:val="31"/>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55"/>
  </w:num>
  <w:num w:numId="27" w16cid:durableId="1807434915">
    <w:abstractNumId w:val="43"/>
  </w:num>
  <w:num w:numId="28" w16cid:durableId="861282985">
    <w:abstractNumId w:val="39"/>
  </w:num>
  <w:num w:numId="29" w16cid:durableId="1146554749">
    <w:abstractNumId w:val="67"/>
  </w:num>
  <w:num w:numId="30" w16cid:durableId="465780217">
    <w:abstractNumId w:val="64"/>
  </w:num>
  <w:num w:numId="31" w16cid:durableId="1313175156">
    <w:abstractNumId w:val="65"/>
  </w:num>
  <w:num w:numId="32" w16cid:durableId="1959989414">
    <w:abstractNumId w:val="58"/>
  </w:num>
  <w:num w:numId="33" w16cid:durableId="1677418411">
    <w:abstractNumId w:val="58"/>
  </w:num>
  <w:num w:numId="34" w16cid:durableId="345249640">
    <w:abstractNumId w:val="55"/>
  </w:num>
  <w:num w:numId="35" w16cid:durableId="1354307174">
    <w:abstractNumId w:val="55"/>
  </w:num>
  <w:num w:numId="36" w16cid:durableId="1463304333">
    <w:abstractNumId w:val="55"/>
  </w:num>
  <w:num w:numId="37" w16cid:durableId="179974793">
    <w:abstractNumId w:val="55"/>
  </w:num>
  <w:num w:numId="38" w16cid:durableId="867256162">
    <w:abstractNumId w:val="55"/>
  </w:num>
  <w:num w:numId="39" w16cid:durableId="85150872">
    <w:abstractNumId w:val="27"/>
  </w:num>
  <w:num w:numId="40" w16cid:durableId="12473020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6"/>
  </w:num>
  <w:num w:numId="42" w16cid:durableId="1306827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40"/>
  </w:num>
  <w:num w:numId="45" w16cid:durableId="505749523">
    <w:abstractNumId w:val="33"/>
  </w:num>
  <w:num w:numId="46" w16cid:durableId="636959752">
    <w:abstractNumId w:val="34"/>
  </w:num>
  <w:num w:numId="47" w16cid:durableId="1814518163">
    <w:abstractNumId w:val="56"/>
  </w:num>
  <w:num w:numId="48" w16cid:durableId="1744835737">
    <w:abstractNumId w:val="19"/>
  </w:num>
  <w:num w:numId="49" w16cid:durableId="1857039968">
    <w:abstractNumId w:val="17"/>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9"/>
  </w:num>
  <w:num w:numId="58" w16cid:durableId="1756976164">
    <w:abstractNumId w:val="13"/>
  </w:num>
  <w:num w:numId="59" w16cid:durableId="47148005">
    <w:abstractNumId w:val="13"/>
  </w:num>
  <w:num w:numId="60" w16cid:durableId="1530608261">
    <w:abstractNumId w:val="13"/>
  </w:num>
  <w:num w:numId="61" w16cid:durableId="52849129">
    <w:abstractNumId w:val="39"/>
  </w:num>
  <w:num w:numId="62" w16cid:durableId="1543440534">
    <w:abstractNumId w:val="39"/>
  </w:num>
  <w:num w:numId="63" w16cid:durableId="413430285">
    <w:abstractNumId w:val="67"/>
  </w:num>
  <w:num w:numId="64" w16cid:durableId="501699252">
    <w:abstractNumId w:val="67"/>
  </w:num>
  <w:num w:numId="65" w16cid:durableId="1535195976">
    <w:abstractNumId w:val="67"/>
  </w:num>
  <w:num w:numId="66" w16cid:durableId="354309568">
    <w:abstractNumId w:val="67"/>
  </w:num>
  <w:num w:numId="67" w16cid:durableId="587275461">
    <w:abstractNumId w:val="67"/>
  </w:num>
  <w:num w:numId="68" w16cid:durableId="1012143247">
    <w:abstractNumId w:val="16"/>
  </w:num>
  <w:num w:numId="69" w16cid:durableId="1900245555">
    <w:abstractNumId w:val="16"/>
  </w:num>
  <w:num w:numId="70" w16cid:durableId="1916548653">
    <w:abstractNumId w:val="67"/>
  </w:num>
  <w:num w:numId="71" w16cid:durableId="1933777598">
    <w:abstractNumId w:val="67"/>
  </w:num>
  <w:num w:numId="72" w16cid:durableId="279070692">
    <w:abstractNumId w:val="67"/>
  </w:num>
  <w:num w:numId="73" w16cid:durableId="1389455302">
    <w:abstractNumId w:val="67"/>
  </w:num>
  <w:num w:numId="74" w16cid:durableId="211817315">
    <w:abstractNumId w:val="67"/>
  </w:num>
  <w:num w:numId="75" w16cid:durableId="1556815278">
    <w:abstractNumId w:val="67"/>
  </w:num>
  <w:num w:numId="76" w16cid:durableId="725838892">
    <w:abstractNumId w:val="67"/>
  </w:num>
  <w:num w:numId="77" w16cid:durableId="1626428808">
    <w:abstractNumId w:val="67"/>
  </w:num>
  <w:num w:numId="78" w16cid:durableId="683745249">
    <w:abstractNumId w:val="16"/>
  </w:num>
  <w:num w:numId="79" w16cid:durableId="849415697">
    <w:abstractNumId w:val="16"/>
  </w:num>
  <w:num w:numId="80" w16cid:durableId="1928149834">
    <w:abstractNumId w:val="16"/>
  </w:num>
  <w:num w:numId="81" w16cid:durableId="1069957845">
    <w:abstractNumId w:val="57"/>
  </w:num>
  <w:num w:numId="82" w16cid:durableId="1954364413">
    <w:abstractNumId w:val="11"/>
  </w:num>
  <w:num w:numId="83" w16cid:durableId="1362441162">
    <w:abstractNumId w:val="53"/>
  </w:num>
  <w:num w:numId="84" w16cid:durableId="988827894">
    <w:abstractNumId w:val="45"/>
  </w:num>
  <w:num w:numId="85" w16cid:durableId="1434740978">
    <w:abstractNumId w:val="62"/>
  </w:num>
  <w:num w:numId="86" w16cid:durableId="54747086">
    <w:abstractNumId w:val="60"/>
  </w:num>
  <w:num w:numId="87" w16cid:durableId="596791152">
    <w:abstractNumId w:val="38"/>
  </w:num>
  <w:num w:numId="88" w16cid:durableId="279530345">
    <w:abstractNumId w:val="30"/>
  </w:num>
  <w:num w:numId="89" w16cid:durableId="635523921">
    <w:abstractNumId w:val="63"/>
  </w:num>
  <w:num w:numId="90" w16cid:durableId="1415397893">
    <w:abstractNumId w:val="22"/>
  </w:num>
  <w:num w:numId="91" w16cid:durableId="317659073">
    <w:abstractNumId w:val="28"/>
  </w:num>
  <w:num w:numId="92" w16cid:durableId="1040320121">
    <w:abstractNumId w:val="35"/>
  </w:num>
  <w:num w:numId="93" w16cid:durableId="1347093044">
    <w:abstractNumId w:val="47"/>
  </w:num>
  <w:num w:numId="94" w16cid:durableId="1335569318">
    <w:abstractNumId w:val="32"/>
  </w:num>
  <w:num w:numId="95" w16cid:durableId="1940985522">
    <w:abstractNumId w:val="44"/>
  </w:num>
  <w:num w:numId="96" w16cid:durableId="374502562">
    <w:abstractNumId w:val="42"/>
  </w:num>
  <w:num w:numId="97" w16cid:durableId="1475834232">
    <w:abstractNumId w:val="41"/>
  </w:num>
  <w:num w:numId="98" w16cid:durableId="1785153923">
    <w:abstractNumId w:val="69"/>
  </w:num>
  <w:num w:numId="99" w16cid:durableId="1591162200">
    <w:abstractNumId w:val="68"/>
  </w:num>
  <w:num w:numId="100" w16cid:durableId="2111662981">
    <w:abstractNumId w:val="66"/>
  </w:num>
  <w:num w:numId="101" w16cid:durableId="1707441381">
    <w:abstractNumId w:val="12"/>
  </w:num>
  <w:num w:numId="102" w16cid:durableId="543491239">
    <w:abstractNumId w:val="61"/>
  </w:num>
  <w:num w:numId="103" w16cid:durableId="857814955">
    <w:abstractNumId w:val="51"/>
  </w:num>
  <w:num w:numId="104" w16cid:durableId="745878837">
    <w:abstractNumId w:val="29"/>
  </w:num>
  <w:num w:numId="105" w16cid:durableId="1653634174">
    <w:abstractNumId w:val="48"/>
  </w:num>
  <w:num w:numId="106" w16cid:durableId="1224409527">
    <w:abstractNumId w:val="24"/>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55"/>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52"/>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55"/>
  </w:num>
  <w:num w:numId="272" w16cid:durableId="111941540">
    <w:abstractNumId w:val="55"/>
  </w:num>
  <w:num w:numId="273" w16cid:durableId="433553310">
    <w:abstractNumId w:val="55"/>
  </w:num>
  <w:num w:numId="274" w16cid:durableId="717364491">
    <w:abstractNumId w:val="55"/>
  </w:num>
  <w:num w:numId="275" w16cid:durableId="282545647">
    <w:abstractNumId w:val="55"/>
  </w:num>
  <w:num w:numId="276" w16cid:durableId="144443714">
    <w:abstractNumId w:val="55"/>
  </w:num>
  <w:num w:numId="277" w16cid:durableId="792601576">
    <w:abstractNumId w:val="55"/>
  </w:num>
  <w:num w:numId="278" w16cid:durableId="1305426018">
    <w:abstractNumId w:val="36"/>
  </w:num>
  <w:num w:numId="279" w16cid:durableId="220943484">
    <w:abstractNumId w:val="54"/>
  </w:num>
  <w:num w:numId="280" w16cid:durableId="1801339515">
    <w:abstractNumId w:val="55"/>
  </w:num>
  <w:num w:numId="281" w16cid:durableId="1026103660">
    <w:abstractNumId w:val="65"/>
  </w:num>
  <w:num w:numId="282" w16cid:durableId="1396631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618173610">
    <w:abstractNumId w:val="65"/>
  </w:num>
  <w:num w:numId="284" w16cid:durableId="1472743943">
    <w:abstractNumId w:val="55"/>
  </w:num>
  <w:num w:numId="285" w16cid:durableId="208147407">
    <w:abstractNumId w:val="65"/>
  </w:num>
  <w:num w:numId="286" w16cid:durableId="8573055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467701582">
    <w:abstractNumId w:val="20"/>
  </w:num>
  <w:num w:numId="288" w16cid:durableId="2146700635">
    <w:abstractNumId w:val="14"/>
  </w:num>
  <w:num w:numId="289" w16cid:durableId="2003847668">
    <w:abstractNumId w:val="50"/>
  </w:num>
  <w:num w:numId="290" w16cid:durableId="1763377401">
    <w:abstractNumId w:val="55"/>
  </w:num>
  <w:num w:numId="291" w16cid:durableId="852036062">
    <w:abstractNumId w:val="46"/>
  </w:num>
  <w:num w:numId="292" w16cid:durableId="1727678693">
    <w:abstractNumId w:val="10"/>
  </w:num>
  <w:num w:numId="293" w16cid:durableId="912155866">
    <w:abstractNumId w:val="55"/>
  </w:num>
  <w:numIdMacAtCleanup w:val="2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nsu Jeon">
    <w15:presenceInfo w15:providerId="AD" w15:userId="S::minsu.jeon@iala-aism.org::c699a6d0-835e-419b-ac4a-d0226fb20423"/>
  </w15:person>
  <w15:person w15:author="Jillian Carson-Jackson">
    <w15:presenceInfo w15:providerId="None" w15:userId="Jillian Carson-Jackson"/>
  </w15:person>
  <w15:person w15:author="Jillian Carson-Jackson [2]">
    <w15:presenceInfo w15:providerId="AD" w15:userId="S::Jillian@jcjconsulting.net::8016836c-9b39-4764-a39c-e43fe8eb0c73"/>
  </w15:person>
  <w15:person w15:author="Jillian Carson-Jackson [3]">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ca1AM8oBA8sAAAA"/>
  </w:docVars>
  <w:rsids>
    <w:rsidRoot w:val="000870E9"/>
    <w:rsid w:val="00000D9A"/>
    <w:rsid w:val="00001616"/>
    <w:rsid w:val="000028FC"/>
    <w:rsid w:val="00003912"/>
    <w:rsid w:val="0000471B"/>
    <w:rsid w:val="00012528"/>
    <w:rsid w:val="0001363B"/>
    <w:rsid w:val="00013D33"/>
    <w:rsid w:val="0001616D"/>
    <w:rsid w:val="00016839"/>
    <w:rsid w:val="000174F9"/>
    <w:rsid w:val="000176AB"/>
    <w:rsid w:val="000210FE"/>
    <w:rsid w:val="000217EF"/>
    <w:rsid w:val="000249C2"/>
    <w:rsid w:val="00024FC3"/>
    <w:rsid w:val="000258F6"/>
    <w:rsid w:val="00027B36"/>
    <w:rsid w:val="00030D7D"/>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13"/>
    <w:rsid w:val="00072472"/>
    <w:rsid w:val="00082C85"/>
    <w:rsid w:val="0008654C"/>
    <w:rsid w:val="000870E9"/>
    <w:rsid w:val="000904ED"/>
    <w:rsid w:val="0009091A"/>
    <w:rsid w:val="0009118E"/>
    <w:rsid w:val="00091545"/>
    <w:rsid w:val="0009165E"/>
    <w:rsid w:val="000A032A"/>
    <w:rsid w:val="000A1D97"/>
    <w:rsid w:val="000A27A8"/>
    <w:rsid w:val="000A48A2"/>
    <w:rsid w:val="000A49B9"/>
    <w:rsid w:val="000A58D9"/>
    <w:rsid w:val="000A59C0"/>
    <w:rsid w:val="000A78A9"/>
    <w:rsid w:val="000A7D9A"/>
    <w:rsid w:val="000B0814"/>
    <w:rsid w:val="000B1A90"/>
    <w:rsid w:val="000B2356"/>
    <w:rsid w:val="000B2512"/>
    <w:rsid w:val="000B4DE1"/>
    <w:rsid w:val="000B577B"/>
    <w:rsid w:val="000B7CE3"/>
    <w:rsid w:val="000C2133"/>
    <w:rsid w:val="000C2857"/>
    <w:rsid w:val="000C52BA"/>
    <w:rsid w:val="000C5C15"/>
    <w:rsid w:val="000C711B"/>
    <w:rsid w:val="000C7B4C"/>
    <w:rsid w:val="000D0C41"/>
    <w:rsid w:val="000D1024"/>
    <w:rsid w:val="000D14CE"/>
    <w:rsid w:val="000D1D15"/>
    <w:rsid w:val="000D2431"/>
    <w:rsid w:val="000D76B7"/>
    <w:rsid w:val="000E0E06"/>
    <w:rsid w:val="000E0EC6"/>
    <w:rsid w:val="000E2528"/>
    <w:rsid w:val="000E34D3"/>
    <w:rsid w:val="000E3954"/>
    <w:rsid w:val="000E3E52"/>
    <w:rsid w:val="000F0F9F"/>
    <w:rsid w:val="000F22C4"/>
    <w:rsid w:val="000F2ED4"/>
    <w:rsid w:val="000F39E8"/>
    <w:rsid w:val="000F3F43"/>
    <w:rsid w:val="000F58ED"/>
    <w:rsid w:val="000F7A37"/>
    <w:rsid w:val="0010529E"/>
    <w:rsid w:val="00113D5B"/>
    <w:rsid w:val="00113F6F"/>
    <w:rsid w:val="00113F8F"/>
    <w:rsid w:val="001214AE"/>
    <w:rsid w:val="00121616"/>
    <w:rsid w:val="00121F1B"/>
    <w:rsid w:val="00121FB4"/>
    <w:rsid w:val="001236B5"/>
    <w:rsid w:val="001252C8"/>
    <w:rsid w:val="00127955"/>
    <w:rsid w:val="001349DB"/>
    <w:rsid w:val="00134B86"/>
    <w:rsid w:val="00134C9F"/>
    <w:rsid w:val="00135AEB"/>
    <w:rsid w:val="00136E58"/>
    <w:rsid w:val="0014060A"/>
    <w:rsid w:val="00141ABA"/>
    <w:rsid w:val="0014200A"/>
    <w:rsid w:val="00142033"/>
    <w:rsid w:val="00145207"/>
    <w:rsid w:val="0014597C"/>
    <w:rsid w:val="00147755"/>
    <w:rsid w:val="00150F49"/>
    <w:rsid w:val="00151BFE"/>
    <w:rsid w:val="001535C6"/>
    <w:rsid w:val="001547F9"/>
    <w:rsid w:val="00154B4A"/>
    <w:rsid w:val="001607D8"/>
    <w:rsid w:val="00161325"/>
    <w:rsid w:val="00161401"/>
    <w:rsid w:val="00162612"/>
    <w:rsid w:val="001635F3"/>
    <w:rsid w:val="0016411C"/>
    <w:rsid w:val="001679AC"/>
    <w:rsid w:val="001724C9"/>
    <w:rsid w:val="001725D4"/>
    <w:rsid w:val="00173602"/>
    <w:rsid w:val="001740F2"/>
    <w:rsid w:val="001746C1"/>
    <w:rsid w:val="00176BB8"/>
    <w:rsid w:val="00182B9C"/>
    <w:rsid w:val="0018342F"/>
    <w:rsid w:val="00184427"/>
    <w:rsid w:val="00186FED"/>
    <w:rsid w:val="001875B1"/>
    <w:rsid w:val="00191120"/>
    <w:rsid w:val="0019173E"/>
    <w:rsid w:val="00196C3C"/>
    <w:rsid w:val="001A2DCA"/>
    <w:rsid w:val="001A3A31"/>
    <w:rsid w:val="001A73B9"/>
    <w:rsid w:val="001B006E"/>
    <w:rsid w:val="001B1EE5"/>
    <w:rsid w:val="001B1EF6"/>
    <w:rsid w:val="001B2A35"/>
    <w:rsid w:val="001B339A"/>
    <w:rsid w:val="001B60A6"/>
    <w:rsid w:val="001C0DCE"/>
    <w:rsid w:val="001C2971"/>
    <w:rsid w:val="001C39B7"/>
    <w:rsid w:val="001C650B"/>
    <w:rsid w:val="001C72B5"/>
    <w:rsid w:val="001C77FB"/>
    <w:rsid w:val="001D11AC"/>
    <w:rsid w:val="001D1845"/>
    <w:rsid w:val="001D2E7A"/>
    <w:rsid w:val="001D3992"/>
    <w:rsid w:val="001D4A3E"/>
    <w:rsid w:val="001E19A5"/>
    <w:rsid w:val="001E22F5"/>
    <w:rsid w:val="001E32E5"/>
    <w:rsid w:val="001E3AEE"/>
    <w:rsid w:val="001E416D"/>
    <w:rsid w:val="001E5B01"/>
    <w:rsid w:val="001E7DE6"/>
    <w:rsid w:val="001F3C89"/>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19BE"/>
    <w:rsid w:val="00223568"/>
    <w:rsid w:val="0022371A"/>
    <w:rsid w:val="0022437A"/>
    <w:rsid w:val="00224DAB"/>
    <w:rsid w:val="0022582A"/>
    <w:rsid w:val="00232C98"/>
    <w:rsid w:val="00237785"/>
    <w:rsid w:val="00237A2B"/>
    <w:rsid w:val="002406D3"/>
    <w:rsid w:val="002411B7"/>
    <w:rsid w:val="00242698"/>
    <w:rsid w:val="002461CA"/>
    <w:rsid w:val="00246546"/>
    <w:rsid w:val="002469A7"/>
    <w:rsid w:val="002505E9"/>
    <w:rsid w:val="00251293"/>
    <w:rsid w:val="0025165A"/>
    <w:rsid w:val="00251FB9"/>
    <w:rsid w:val="002520AD"/>
    <w:rsid w:val="00253495"/>
    <w:rsid w:val="00255FD9"/>
    <w:rsid w:val="002563DF"/>
    <w:rsid w:val="002563E9"/>
    <w:rsid w:val="0025660A"/>
    <w:rsid w:val="00257DF8"/>
    <w:rsid w:val="00257E4A"/>
    <w:rsid w:val="0026038D"/>
    <w:rsid w:val="002617BA"/>
    <w:rsid w:val="00262E69"/>
    <w:rsid w:val="00263D78"/>
    <w:rsid w:val="00265618"/>
    <w:rsid w:val="002710F8"/>
    <w:rsid w:val="0027175D"/>
    <w:rsid w:val="002735DD"/>
    <w:rsid w:val="00274B97"/>
    <w:rsid w:val="00276635"/>
    <w:rsid w:val="002776FA"/>
    <w:rsid w:val="002804A5"/>
    <w:rsid w:val="00286250"/>
    <w:rsid w:val="00290909"/>
    <w:rsid w:val="00296AE1"/>
    <w:rsid w:val="0029793F"/>
    <w:rsid w:val="002A12C1"/>
    <w:rsid w:val="002A1C42"/>
    <w:rsid w:val="002A5EF1"/>
    <w:rsid w:val="002A6066"/>
    <w:rsid w:val="002A617C"/>
    <w:rsid w:val="002A71CF"/>
    <w:rsid w:val="002A7E5A"/>
    <w:rsid w:val="002B3E9D"/>
    <w:rsid w:val="002B574E"/>
    <w:rsid w:val="002C1E38"/>
    <w:rsid w:val="002C1EA4"/>
    <w:rsid w:val="002C2423"/>
    <w:rsid w:val="002C388C"/>
    <w:rsid w:val="002C605E"/>
    <w:rsid w:val="002C66B8"/>
    <w:rsid w:val="002C77F4"/>
    <w:rsid w:val="002D0869"/>
    <w:rsid w:val="002D1408"/>
    <w:rsid w:val="002D2FED"/>
    <w:rsid w:val="002D6DB6"/>
    <w:rsid w:val="002D78FE"/>
    <w:rsid w:val="002E0014"/>
    <w:rsid w:val="002E2C7D"/>
    <w:rsid w:val="002E41DD"/>
    <w:rsid w:val="002E4467"/>
    <w:rsid w:val="002E4993"/>
    <w:rsid w:val="002E54B5"/>
    <w:rsid w:val="002E560E"/>
    <w:rsid w:val="002E5BAC"/>
    <w:rsid w:val="002E6010"/>
    <w:rsid w:val="002E6470"/>
    <w:rsid w:val="002E6BD8"/>
    <w:rsid w:val="002E7635"/>
    <w:rsid w:val="002E7B14"/>
    <w:rsid w:val="002F2576"/>
    <w:rsid w:val="002F265A"/>
    <w:rsid w:val="002F3B40"/>
    <w:rsid w:val="002F426A"/>
    <w:rsid w:val="002F596F"/>
    <w:rsid w:val="003032C4"/>
    <w:rsid w:val="003037D1"/>
    <w:rsid w:val="0030413F"/>
    <w:rsid w:val="00305EFE"/>
    <w:rsid w:val="00313B4B"/>
    <w:rsid w:val="00313D13"/>
    <w:rsid w:val="00313D85"/>
    <w:rsid w:val="0031542A"/>
    <w:rsid w:val="00315CE3"/>
    <w:rsid w:val="0031629B"/>
    <w:rsid w:val="00317F49"/>
    <w:rsid w:val="003251FE"/>
    <w:rsid w:val="00325D9A"/>
    <w:rsid w:val="00326BB4"/>
    <w:rsid w:val="003270BC"/>
    <w:rsid w:val="003274DB"/>
    <w:rsid w:val="003276DE"/>
    <w:rsid w:val="00327FBF"/>
    <w:rsid w:val="003327BE"/>
    <w:rsid w:val="00332A7B"/>
    <w:rsid w:val="0033385C"/>
    <w:rsid w:val="003343E0"/>
    <w:rsid w:val="00334418"/>
    <w:rsid w:val="00335141"/>
    <w:rsid w:val="003352DF"/>
    <w:rsid w:val="00335E40"/>
    <w:rsid w:val="0034172C"/>
    <w:rsid w:val="00343F43"/>
    <w:rsid w:val="00344408"/>
    <w:rsid w:val="00345E37"/>
    <w:rsid w:val="00346A15"/>
    <w:rsid w:val="00346A49"/>
    <w:rsid w:val="00346AEC"/>
    <w:rsid w:val="00347F3E"/>
    <w:rsid w:val="00350A92"/>
    <w:rsid w:val="00350EB0"/>
    <w:rsid w:val="00353DC9"/>
    <w:rsid w:val="00356472"/>
    <w:rsid w:val="00361804"/>
    <w:rsid w:val="003621C3"/>
    <w:rsid w:val="003624E7"/>
    <w:rsid w:val="00362816"/>
    <w:rsid w:val="0036382D"/>
    <w:rsid w:val="00365708"/>
    <w:rsid w:val="003753D5"/>
    <w:rsid w:val="00380350"/>
    <w:rsid w:val="00380B4E"/>
    <w:rsid w:val="00380F88"/>
    <w:rsid w:val="003816E4"/>
    <w:rsid w:val="00381F7A"/>
    <w:rsid w:val="00382007"/>
    <w:rsid w:val="00382C28"/>
    <w:rsid w:val="0038387A"/>
    <w:rsid w:val="00383D69"/>
    <w:rsid w:val="0038597C"/>
    <w:rsid w:val="0039131E"/>
    <w:rsid w:val="00392286"/>
    <w:rsid w:val="003A04A6"/>
    <w:rsid w:val="003A3570"/>
    <w:rsid w:val="003A582A"/>
    <w:rsid w:val="003A6A32"/>
    <w:rsid w:val="003A7759"/>
    <w:rsid w:val="003A7F6E"/>
    <w:rsid w:val="003B0017"/>
    <w:rsid w:val="003B03EA"/>
    <w:rsid w:val="003B1D0C"/>
    <w:rsid w:val="003B76F0"/>
    <w:rsid w:val="003C138B"/>
    <w:rsid w:val="003C1EC9"/>
    <w:rsid w:val="003C28CE"/>
    <w:rsid w:val="003C69A1"/>
    <w:rsid w:val="003C7C34"/>
    <w:rsid w:val="003D0F37"/>
    <w:rsid w:val="003D2A7A"/>
    <w:rsid w:val="003D33E1"/>
    <w:rsid w:val="003D3B40"/>
    <w:rsid w:val="003D4A9C"/>
    <w:rsid w:val="003D5150"/>
    <w:rsid w:val="003D6614"/>
    <w:rsid w:val="003D69B4"/>
    <w:rsid w:val="003D6C77"/>
    <w:rsid w:val="003E1065"/>
    <w:rsid w:val="003E2470"/>
    <w:rsid w:val="003E5474"/>
    <w:rsid w:val="003F02DC"/>
    <w:rsid w:val="003F1C3A"/>
    <w:rsid w:val="003F4DE4"/>
    <w:rsid w:val="003F5274"/>
    <w:rsid w:val="003F613D"/>
    <w:rsid w:val="003F70D2"/>
    <w:rsid w:val="004049A3"/>
    <w:rsid w:val="00411A1D"/>
    <w:rsid w:val="00414698"/>
    <w:rsid w:val="00415649"/>
    <w:rsid w:val="00421D6C"/>
    <w:rsid w:val="00425189"/>
    <w:rsid w:val="0042565E"/>
    <w:rsid w:val="0042591C"/>
    <w:rsid w:val="00432C05"/>
    <w:rsid w:val="00437A60"/>
    <w:rsid w:val="00440379"/>
    <w:rsid w:val="00441393"/>
    <w:rsid w:val="0044252B"/>
    <w:rsid w:val="004441F8"/>
    <w:rsid w:val="004458C2"/>
    <w:rsid w:val="00447CF0"/>
    <w:rsid w:val="00447CF1"/>
    <w:rsid w:val="00452765"/>
    <w:rsid w:val="0045382A"/>
    <w:rsid w:val="00453CBB"/>
    <w:rsid w:val="00456DE1"/>
    <w:rsid w:val="00456F10"/>
    <w:rsid w:val="00460D62"/>
    <w:rsid w:val="00461DDC"/>
    <w:rsid w:val="00462095"/>
    <w:rsid w:val="00463B48"/>
    <w:rsid w:val="0046464D"/>
    <w:rsid w:val="00466E71"/>
    <w:rsid w:val="00467240"/>
    <w:rsid w:val="00470DE0"/>
    <w:rsid w:val="00472B86"/>
    <w:rsid w:val="00474746"/>
    <w:rsid w:val="00476942"/>
    <w:rsid w:val="00477D62"/>
    <w:rsid w:val="0048126C"/>
    <w:rsid w:val="00481C27"/>
    <w:rsid w:val="00482336"/>
    <w:rsid w:val="00486A52"/>
    <w:rsid w:val="004871A2"/>
    <w:rsid w:val="004908B8"/>
    <w:rsid w:val="004912FD"/>
    <w:rsid w:val="00492971"/>
    <w:rsid w:val="00492A8D"/>
    <w:rsid w:val="00493B3C"/>
    <w:rsid w:val="004944C8"/>
    <w:rsid w:val="004945CE"/>
    <w:rsid w:val="004946AC"/>
    <w:rsid w:val="00495DDA"/>
    <w:rsid w:val="004A0EBF"/>
    <w:rsid w:val="004A3751"/>
    <w:rsid w:val="004A4EC4"/>
    <w:rsid w:val="004A7D5F"/>
    <w:rsid w:val="004B0172"/>
    <w:rsid w:val="004B02D4"/>
    <w:rsid w:val="004B31ED"/>
    <w:rsid w:val="004B3CE9"/>
    <w:rsid w:val="004B65D9"/>
    <w:rsid w:val="004B744B"/>
    <w:rsid w:val="004B7810"/>
    <w:rsid w:val="004C0C7E"/>
    <w:rsid w:val="004C0E4B"/>
    <w:rsid w:val="004C2714"/>
    <w:rsid w:val="004C2C81"/>
    <w:rsid w:val="004D1DAC"/>
    <w:rsid w:val="004D1E5C"/>
    <w:rsid w:val="004D4109"/>
    <w:rsid w:val="004D4922"/>
    <w:rsid w:val="004D6C87"/>
    <w:rsid w:val="004E0BBB"/>
    <w:rsid w:val="004E1D57"/>
    <w:rsid w:val="004E2F16"/>
    <w:rsid w:val="004E3BD0"/>
    <w:rsid w:val="004F0DB5"/>
    <w:rsid w:val="004F26FF"/>
    <w:rsid w:val="004F2AA4"/>
    <w:rsid w:val="004F3BC5"/>
    <w:rsid w:val="004F4AAE"/>
    <w:rsid w:val="004F5930"/>
    <w:rsid w:val="004F6196"/>
    <w:rsid w:val="004F7498"/>
    <w:rsid w:val="004F74CD"/>
    <w:rsid w:val="00503044"/>
    <w:rsid w:val="005051B1"/>
    <w:rsid w:val="00517791"/>
    <w:rsid w:val="0052042B"/>
    <w:rsid w:val="005222AF"/>
    <w:rsid w:val="00523666"/>
    <w:rsid w:val="00525922"/>
    <w:rsid w:val="00526234"/>
    <w:rsid w:val="00526E18"/>
    <w:rsid w:val="00527AB6"/>
    <w:rsid w:val="00533097"/>
    <w:rsid w:val="00534715"/>
    <w:rsid w:val="00534F34"/>
    <w:rsid w:val="0053692E"/>
    <w:rsid w:val="00536C1B"/>
    <w:rsid w:val="005378A6"/>
    <w:rsid w:val="00540D36"/>
    <w:rsid w:val="00541ED1"/>
    <w:rsid w:val="0054329B"/>
    <w:rsid w:val="00545920"/>
    <w:rsid w:val="00547837"/>
    <w:rsid w:val="00551C89"/>
    <w:rsid w:val="0055219E"/>
    <w:rsid w:val="00553815"/>
    <w:rsid w:val="00553FE0"/>
    <w:rsid w:val="00557434"/>
    <w:rsid w:val="00561854"/>
    <w:rsid w:val="00561CA7"/>
    <w:rsid w:val="00562A3B"/>
    <w:rsid w:val="00563399"/>
    <w:rsid w:val="00563D55"/>
    <w:rsid w:val="00564CCD"/>
    <w:rsid w:val="005667BB"/>
    <w:rsid w:val="00566C26"/>
    <w:rsid w:val="005727E2"/>
    <w:rsid w:val="00573180"/>
    <w:rsid w:val="00573883"/>
    <w:rsid w:val="00574ADC"/>
    <w:rsid w:val="00576566"/>
    <w:rsid w:val="005805D2"/>
    <w:rsid w:val="00581239"/>
    <w:rsid w:val="00582C1F"/>
    <w:rsid w:val="00585CE5"/>
    <w:rsid w:val="00586C48"/>
    <w:rsid w:val="00586C66"/>
    <w:rsid w:val="00593EFC"/>
    <w:rsid w:val="00595415"/>
    <w:rsid w:val="00597652"/>
    <w:rsid w:val="005A0703"/>
    <w:rsid w:val="005A080B"/>
    <w:rsid w:val="005A55BF"/>
    <w:rsid w:val="005A5F74"/>
    <w:rsid w:val="005A6F84"/>
    <w:rsid w:val="005A7CEB"/>
    <w:rsid w:val="005B12A5"/>
    <w:rsid w:val="005B27B6"/>
    <w:rsid w:val="005B4A59"/>
    <w:rsid w:val="005C1209"/>
    <w:rsid w:val="005C161A"/>
    <w:rsid w:val="005C1BCB"/>
    <w:rsid w:val="005C2312"/>
    <w:rsid w:val="005C3C80"/>
    <w:rsid w:val="005C4735"/>
    <w:rsid w:val="005C5C63"/>
    <w:rsid w:val="005D03E9"/>
    <w:rsid w:val="005D090A"/>
    <w:rsid w:val="005D1EB9"/>
    <w:rsid w:val="005D304B"/>
    <w:rsid w:val="005D329D"/>
    <w:rsid w:val="005D3920"/>
    <w:rsid w:val="005D6E5D"/>
    <w:rsid w:val="005E01E7"/>
    <w:rsid w:val="005E091A"/>
    <w:rsid w:val="005E29A4"/>
    <w:rsid w:val="005E3989"/>
    <w:rsid w:val="005E4659"/>
    <w:rsid w:val="005E5AB7"/>
    <w:rsid w:val="005E657A"/>
    <w:rsid w:val="005E7063"/>
    <w:rsid w:val="005F1314"/>
    <w:rsid w:val="005F1386"/>
    <w:rsid w:val="005F17C2"/>
    <w:rsid w:val="005F3EBE"/>
    <w:rsid w:val="005F4BA4"/>
    <w:rsid w:val="005F7025"/>
    <w:rsid w:val="005F7183"/>
    <w:rsid w:val="00600800"/>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36A01"/>
    <w:rsid w:val="00641794"/>
    <w:rsid w:val="00642025"/>
    <w:rsid w:val="00642ECC"/>
    <w:rsid w:val="00645274"/>
    <w:rsid w:val="00646AFD"/>
    <w:rsid w:val="00646E87"/>
    <w:rsid w:val="0065107F"/>
    <w:rsid w:val="00654167"/>
    <w:rsid w:val="0065531C"/>
    <w:rsid w:val="00660EE6"/>
    <w:rsid w:val="00661946"/>
    <w:rsid w:val="00661D28"/>
    <w:rsid w:val="006621D5"/>
    <w:rsid w:val="00664D43"/>
    <w:rsid w:val="00666061"/>
    <w:rsid w:val="00666380"/>
    <w:rsid w:val="00667424"/>
    <w:rsid w:val="00667792"/>
    <w:rsid w:val="00670AE4"/>
    <w:rsid w:val="00671677"/>
    <w:rsid w:val="006735BE"/>
    <w:rsid w:val="006744D8"/>
    <w:rsid w:val="006750F2"/>
    <w:rsid w:val="006752D6"/>
    <w:rsid w:val="00675928"/>
    <w:rsid w:val="00675E02"/>
    <w:rsid w:val="006854A8"/>
    <w:rsid w:val="0068553C"/>
    <w:rsid w:val="00685F34"/>
    <w:rsid w:val="006866A7"/>
    <w:rsid w:val="006911B1"/>
    <w:rsid w:val="00693B1F"/>
    <w:rsid w:val="00695656"/>
    <w:rsid w:val="006975A8"/>
    <w:rsid w:val="006A0E2A"/>
    <w:rsid w:val="006A1012"/>
    <w:rsid w:val="006A354B"/>
    <w:rsid w:val="006A7DF5"/>
    <w:rsid w:val="006B54CC"/>
    <w:rsid w:val="006C1376"/>
    <w:rsid w:val="006C3EA1"/>
    <w:rsid w:val="006C46C9"/>
    <w:rsid w:val="006C48F9"/>
    <w:rsid w:val="006C675B"/>
    <w:rsid w:val="006C7AB0"/>
    <w:rsid w:val="006D1684"/>
    <w:rsid w:val="006D5C14"/>
    <w:rsid w:val="006E032B"/>
    <w:rsid w:val="006E0E7D"/>
    <w:rsid w:val="006E10BF"/>
    <w:rsid w:val="006F1C14"/>
    <w:rsid w:val="006F1EBE"/>
    <w:rsid w:val="006F4B80"/>
    <w:rsid w:val="00703A6A"/>
    <w:rsid w:val="00707762"/>
    <w:rsid w:val="0071442A"/>
    <w:rsid w:val="00715728"/>
    <w:rsid w:val="00716997"/>
    <w:rsid w:val="00722236"/>
    <w:rsid w:val="00723824"/>
    <w:rsid w:val="00725CCA"/>
    <w:rsid w:val="00726303"/>
    <w:rsid w:val="00726A6C"/>
    <w:rsid w:val="00726A8F"/>
    <w:rsid w:val="0072737A"/>
    <w:rsid w:val="007311E7"/>
    <w:rsid w:val="00731DEE"/>
    <w:rsid w:val="007323C0"/>
    <w:rsid w:val="0073353D"/>
    <w:rsid w:val="00734BC6"/>
    <w:rsid w:val="00734EE6"/>
    <w:rsid w:val="007365D7"/>
    <w:rsid w:val="0074084C"/>
    <w:rsid w:val="007412E2"/>
    <w:rsid w:val="00742501"/>
    <w:rsid w:val="007426C4"/>
    <w:rsid w:val="00745D62"/>
    <w:rsid w:val="00753B2B"/>
    <w:rsid w:val="00753B9C"/>
    <w:rsid w:val="007541D3"/>
    <w:rsid w:val="00755915"/>
    <w:rsid w:val="007565FE"/>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663"/>
    <w:rsid w:val="007A4FEF"/>
    <w:rsid w:val="007A53A6"/>
    <w:rsid w:val="007A6159"/>
    <w:rsid w:val="007A7EFB"/>
    <w:rsid w:val="007B27E9"/>
    <w:rsid w:val="007B2C5B"/>
    <w:rsid w:val="007B2D11"/>
    <w:rsid w:val="007B4240"/>
    <w:rsid w:val="007B47C2"/>
    <w:rsid w:val="007B4994"/>
    <w:rsid w:val="007B6700"/>
    <w:rsid w:val="007B6A93"/>
    <w:rsid w:val="007B7377"/>
    <w:rsid w:val="007B7385"/>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536"/>
    <w:rsid w:val="007F2C43"/>
    <w:rsid w:val="007F2F10"/>
    <w:rsid w:val="007F329C"/>
    <w:rsid w:val="007F6529"/>
    <w:rsid w:val="007F7544"/>
    <w:rsid w:val="00800995"/>
    <w:rsid w:val="00804736"/>
    <w:rsid w:val="0080602A"/>
    <w:rsid w:val="008069C5"/>
    <w:rsid w:val="0081117E"/>
    <w:rsid w:val="00816606"/>
    <w:rsid w:val="00816F79"/>
    <w:rsid w:val="0081707D"/>
    <w:rsid w:val="008172F8"/>
    <w:rsid w:val="00820C2C"/>
    <w:rsid w:val="00821E56"/>
    <w:rsid w:val="00822988"/>
    <w:rsid w:val="00826CB6"/>
    <w:rsid w:val="00826FB8"/>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20F"/>
    <w:rsid w:val="00845503"/>
    <w:rsid w:val="00846831"/>
    <w:rsid w:val="00846D0C"/>
    <w:rsid w:val="00847A10"/>
    <w:rsid w:val="00847B32"/>
    <w:rsid w:val="00854BCE"/>
    <w:rsid w:val="00855860"/>
    <w:rsid w:val="00857346"/>
    <w:rsid w:val="00860247"/>
    <w:rsid w:val="008603E0"/>
    <w:rsid w:val="00865532"/>
    <w:rsid w:val="00867686"/>
    <w:rsid w:val="008737D3"/>
    <w:rsid w:val="00874179"/>
    <w:rsid w:val="008747E0"/>
    <w:rsid w:val="00876841"/>
    <w:rsid w:val="00882415"/>
    <w:rsid w:val="008826E4"/>
    <w:rsid w:val="00882B3C"/>
    <w:rsid w:val="00885176"/>
    <w:rsid w:val="00886C21"/>
    <w:rsid w:val="0088783D"/>
    <w:rsid w:val="00896BBB"/>
    <w:rsid w:val="008972C3"/>
    <w:rsid w:val="00897629"/>
    <w:rsid w:val="008A28D9"/>
    <w:rsid w:val="008A2C63"/>
    <w:rsid w:val="008A30BA"/>
    <w:rsid w:val="008A52DC"/>
    <w:rsid w:val="008A5435"/>
    <w:rsid w:val="008B1668"/>
    <w:rsid w:val="008B62E0"/>
    <w:rsid w:val="008C2A0C"/>
    <w:rsid w:val="008C33B5"/>
    <w:rsid w:val="008C3A72"/>
    <w:rsid w:val="008C3C70"/>
    <w:rsid w:val="008C40FA"/>
    <w:rsid w:val="008C42BA"/>
    <w:rsid w:val="008C46F4"/>
    <w:rsid w:val="008C4A94"/>
    <w:rsid w:val="008C5DFB"/>
    <w:rsid w:val="008C6969"/>
    <w:rsid w:val="008C7DFF"/>
    <w:rsid w:val="008D13F4"/>
    <w:rsid w:val="008D187A"/>
    <w:rsid w:val="008D1A5C"/>
    <w:rsid w:val="008D2152"/>
    <w:rsid w:val="008D45D2"/>
    <w:rsid w:val="008D5CCD"/>
    <w:rsid w:val="008E05E5"/>
    <w:rsid w:val="008E103F"/>
    <w:rsid w:val="008E1D70"/>
    <w:rsid w:val="008E1F69"/>
    <w:rsid w:val="008E76B1"/>
    <w:rsid w:val="008F2366"/>
    <w:rsid w:val="008F34F4"/>
    <w:rsid w:val="008F38BB"/>
    <w:rsid w:val="008F43AA"/>
    <w:rsid w:val="008F57D8"/>
    <w:rsid w:val="008F5A6D"/>
    <w:rsid w:val="00901B57"/>
    <w:rsid w:val="00902834"/>
    <w:rsid w:val="0090519F"/>
    <w:rsid w:val="009106EA"/>
    <w:rsid w:val="009110DD"/>
    <w:rsid w:val="00913056"/>
    <w:rsid w:val="00914E26"/>
    <w:rsid w:val="0091590F"/>
    <w:rsid w:val="00916A8B"/>
    <w:rsid w:val="009217F2"/>
    <w:rsid w:val="00923B4D"/>
    <w:rsid w:val="0092407B"/>
    <w:rsid w:val="0092540C"/>
    <w:rsid w:val="00925B39"/>
    <w:rsid w:val="00925E0F"/>
    <w:rsid w:val="00931A57"/>
    <w:rsid w:val="00932EB2"/>
    <w:rsid w:val="00933EE0"/>
    <w:rsid w:val="0093492E"/>
    <w:rsid w:val="009414E6"/>
    <w:rsid w:val="00945357"/>
    <w:rsid w:val="00947A3F"/>
    <w:rsid w:val="00947DB2"/>
    <w:rsid w:val="00950B15"/>
    <w:rsid w:val="00951703"/>
    <w:rsid w:val="0095450F"/>
    <w:rsid w:val="00954DE0"/>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97A06"/>
    <w:rsid w:val="009A07B7"/>
    <w:rsid w:val="009A706B"/>
    <w:rsid w:val="009A7C16"/>
    <w:rsid w:val="009B0C65"/>
    <w:rsid w:val="009B1545"/>
    <w:rsid w:val="009B21B7"/>
    <w:rsid w:val="009B372E"/>
    <w:rsid w:val="009B5023"/>
    <w:rsid w:val="009B612F"/>
    <w:rsid w:val="009B6582"/>
    <w:rsid w:val="009B785E"/>
    <w:rsid w:val="009C1C2D"/>
    <w:rsid w:val="009C26F8"/>
    <w:rsid w:val="009C387B"/>
    <w:rsid w:val="009C609E"/>
    <w:rsid w:val="009C6984"/>
    <w:rsid w:val="009D069E"/>
    <w:rsid w:val="009D0FDD"/>
    <w:rsid w:val="009D25B8"/>
    <w:rsid w:val="009D26AB"/>
    <w:rsid w:val="009D296E"/>
    <w:rsid w:val="009D3B30"/>
    <w:rsid w:val="009D6B98"/>
    <w:rsid w:val="009E075B"/>
    <w:rsid w:val="009E16EC"/>
    <w:rsid w:val="009E1F25"/>
    <w:rsid w:val="009E2350"/>
    <w:rsid w:val="009E2DED"/>
    <w:rsid w:val="009E433C"/>
    <w:rsid w:val="009E4A4D"/>
    <w:rsid w:val="009E6578"/>
    <w:rsid w:val="009F081F"/>
    <w:rsid w:val="009F4A19"/>
    <w:rsid w:val="00A0303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2792B"/>
    <w:rsid w:val="00A3074A"/>
    <w:rsid w:val="00A30C33"/>
    <w:rsid w:val="00A32F9A"/>
    <w:rsid w:val="00A36F9C"/>
    <w:rsid w:val="00A37610"/>
    <w:rsid w:val="00A37755"/>
    <w:rsid w:val="00A37BA5"/>
    <w:rsid w:val="00A4308C"/>
    <w:rsid w:val="00A43432"/>
    <w:rsid w:val="00A43BDF"/>
    <w:rsid w:val="00A43D13"/>
    <w:rsid w:val="00A44836"/>
    <w:rsid w:val="00A5100F"/>
    <w:rsid w:val="00A524B5"/>
    <w:rsid w:val="00A53E1D"/>
    <w:rsid w:val="00A549B3"/>
    <w:rsid w:val="00A56184"/>
    <w:rsid w:val="00A56BB7"/>
    <w:rsid w:val="00A603C3"/>
    <w:rsid w:val="00A617E8"/>
    <w:rsid w:val="00A64D15"/>
    <w:rsid w:val="00A65641"/>
    <w:rsid w:val="00A66081"/>
    <w:rsid w:val="00A67954"/>
    <w:rsid w:val="00A71110"/>
    <w:rsid w:val="00A72893"/>
    <w:rsid w:val="00A72ED7"/>
    <w:rsid w:val="00A800A9"/>
    <w:rsid w:val="00A80352"/>
    <w:rsid w:val="00A8083F"/>
    <w:rsid w:val="00A83FF2"/>
    <w:rsid w:val="00A86343"/>
    <w:rsid w:val="00A87080"/>
    <w:rsid w:val="00A90AAC"/>
    <w:rsid w:val="00A90D86"/>
    <w:rsid w:val="00A915D9"/>
    <w:rsid w:val="00A91DBA"/>
    <w:rsid w:val="00A9334C"/>
    <w:rsid w:val="00A9395F"/>
    <w:rsid w:val="00A97900"/>
    <w:rsid w:val="00AA080D"/>
    <w:rsid w:val="00AA1B91"/>
    <w:rsid w:val="00AA1D7A"/>
    <w:rsid w:val="00AA3E01"/>
    <w:rsid w:val="00AA68AE"/>
    <w:rsid w:val="00AB0BFA"/>
    <w:rsid w:val="00AB2C66"/>
    <w:rsid w:val="00AB6BAD"/>
    <w:rsid w:val="00AB76B7"/>
    <w:rsid w:val="00AC33A2"/>
    <w:rsid w:val="00AC4D1A"/>
    <w:rsid w:val="00AC528F"/>
    <w:rsid w:val="00AC583D"/>
    <w:rsid w:val="00AD034B"/>
    <w:rsid w:val="00AD12E6"/>
    <w:rsid w:val="00AD38F7"/>
    <w:rsid w:val="00AD451D"/>
    <w:rsid w:val="00AD4938"/>
    <w:rsid w:val="00AD5E46"/>
    <w:rsid w:val="00AE03C8"/>
    <w:rsid w:val="00AE65F1"/>
    <w:rsid w:val="00AE6BB4"/>
    <w:rsid w:val="00AE6C3C"/>
    <w:rsid w:val="00AE74AD"/>
    <w:rsid w:val="00AF159C"/>
    <w:rsid w:val="00B007F2"/>
    <w:rsid w:val="00B01873"/>
    <w:rsid w:val="00B03080"/>
    <w:rsid w:val="00B030BF"/>
    <w:rsid w:val="00B0572F"/>
    <w:rsid w:val="00B074AB"/>
    <w:rsid w:val="00B07717"/>
    <w:rsid w:val="00B1143D"/>
    <w:rsid w:val="00B13AC5"/>
    <w:rsid w:val="00B16334"/>
    <w:rsid w:val="00B17253"/>
    <w:rsid w:val="00B229D5"/>
    <w:rsid w:val="00B2451F"/>
    <w:rsid w:val="00B250D6"/>
    <w:rsid w:val="00B2583D"/>
    <w:rsid w:val="00B26A2D"/>
    <w:rsid w:val="00B2743C"/>
    <w:rsid w:val="00B27890"/>
    <w:rsid w:val="00B278D9"/>
    <w:rsid w:val="00B31A41"/>
    <w:rsid w:val="00B364F3"/>
    <w:rsid w:val="00B375D6"/>
    <w:rsid w:val="00B40199"/>
    <w:rsid w:val="00B40829"/>
    <w:rsid w:val="00B4113B"/>
    <w:rsid w:val="00B453D3"/>
    <w:rsid w:val="00B45400"/>
    <w:rsid w:val="00B46FD9"/>
    <w:rsid w:val="00B502FF"/>
    <w:rsid w:val="00B50B90"/>
    <w:rsid w:val="00B50E28"/>
    <w:rsid w:val="00B5533B"/>
    <w:rsid w:val="00B55ACF"/>
    <w:rsid w:val="00B56A75"/>
    <w:rsid w:val="00B6066D"/>
    <w:rsid w:val="00B621CA"/>
    <w:rsid w:val="00B6246D"/>
    <w:rsid w:val="00B643DF"/>
    <w:rsid w:val="00B65300"/>
    <w:rsid w:val="00B658B7"/>
    <w:rsid w:val="00B6605A"/>
    <w:rsid w:val="00B67422"/>
    <w:rsid w:val="00B70796"/>
    <w:rsid w:val="00B70BD4"/>
    <w:rsid w:val="00B712CA"/>
    <w:rsid w:val="00B71B41"/>
    <w:rsid w:val="00B73463"/>
    <w:rsid w:val="00B75110"/>
    <w:rsid w:val="00B767FC"/>
    <w:rsid w:val="00B77258"/>
    <w:rsid w:val="00B80F86"/>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0520"/>
    <w:rsid w:val="00BD150C"/>
    <w:rsid w:val="00BD1587"/>
    <w:rsid w:val="00BD3273"/>
    <w:rsid w:val="00BD6A20"/>
    <w:rsid w:val="00BD7EE1"/>
    <w:rsid w:val="00BE2A06"/>
    <w:rsid w:val="00BE3247"/>
    <w:rsid w:val="00BE5568"/>
    <w:rsid w:val="00BE5764"/>
    <w:rsid w:val="00BF0328"/>
    <w:rsid w:val="00BF1358"/>
    <w:rsid w:val="00BF4E01"/>
    <w:rsid w:val="00BF55BB"/>
    <w:rsid w:val="00C0106D"/>
    <w:rsid w:val="00C01385"/>
    <w:rsid w:val="00C0218C"/>
    <w:rsid w:val="00C072C2"/>
    <w:rsid w:val="00C105F1"/>
    <w:rsid w:val="00C130C5"/>
    <w:rsid w:val="00C133BE"/>
    <w:rsid w:val="00C13778"/>
    <w:rsid w:val="00C1400A"/>
    <w:rsid w:val="00C1455E"/>
    <w:rsid w:val="00C15307"/>
    <w:rsid w:val="00C222B4"/>
    <w:rsid w:val="00C23B10"/>
    <w:rsid w:val="00C262E4"/>
    <w:rsid w:val="00C33E20"/>
    <w:rsid w:val="00C33E82"/>
    <w:rsid w:val="00C34433"/>
    <w:rsid w:val="00C34472"/>
    <w:rsid w:val="00C35CF6"/>
    <w:rsid w:val="00C3725B"/>
    <w:rsid w:val="00C401B7"/>
    <w:rsid w:val="00C40BBB"/>
    <w:rsid w:val="00C4650C"/>
    <w:rsid w:val="00C473B5"/>
    <w:rsid w:val="00C473F0"/>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4AB"/>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212"/>
    <w:rsid w:val="00CB03D4"/>
    <w:rsid w:val="00CB0617"/>
    <w:rsid w:val="00CB137B"/>
    <w:rsid w:val="00CB15C3"/>
    <w:rsid w:val="00CB1882"/>
    <w:rsid w:val="00CB1D11"/>
    <w:rsid w:val="00CB59F3"/>
    <w:rsid w:val="00CB7D0F"/>
    <w:rsid w:val="00CC35EF"/>
    <w:rsid w:val="00CC3814"/>
    <w:rsid w:val="00CC5048"/>
    <w:rsid w:val="00CC61A5"/>
    <w:rsid w:val="00CC6246"/>
    <w:rsid w:val="00CC7FED"/>
    <w:rsid w:val="00CD0232"/>
    <w:rsid w:val="00CD1E81"/>
    <w:rsid w:val="00CD1F60"/>
    <w:rsid w:val="00CD60A4"/>
    <w:rsid w:val="00CD6859"/>
    <w:rsid w:val="00CE559B"/>
    <w:rsid w:val="00CE5E46"/>
    <w:rsid w:val="00CF10E3"/>
    <w:rsid w:val="00CF1277"/>
    <w:rsid w:val="00CF29C0"/>
    <w:rsid w:val="00CF49CC"/>
    <w:rsid w:val="00CF6EC7"/>
    <w:rsid w:val="00D03A27"/>
    <w:rsid w:val="00D04F0B"/>
    <w:rsid w:val="00D05F04"/>
    <w:rsid w:val="00D07440"/>
    <w:rsid w:val="00D120AF"/>
    <w:rsid w:val="00D1463A"/>
    <w:rsid w:val="00D15F11"/>
    <w:rsid w:val="00D16362"/>
    <w:rsid w:val="00D16F8D"/>
    <w:rsid w:val="00D20DC4"/>
    <w:rsid w:val="00D22F63"/>
    <w:rsid w:val="00D252C9"/>
    <w:rsid w:val="00D25D6C"/>
    <w:rsid w:val="00D270FA"/>
    <w:rsid w:val="00D32DDF"/>
    <w:rsid w:val="00D3335B"/>
    <w:rsid w:val="00D36206"/>
    <w:rsid w:val="00D365BE"/>
    <w:rsid w:val="00D36E93"/>
    <w:rsid w:val="00D3700C"/>
    <w:rsid w:val="00D400DA"/>
    <w:rsid w:val="00D41940"/>
    <w:rsid w:val="00D43B1B"/>
    <w:rsid w:val="00D43DE9"/>
    <w:rsid w:val="00D512ED"/>
    <w:rsid w:val="00D55A15"/>
    <w:rsid w:val="00D603BF"/>
    <w:rsid w:val="00D61F37"/>
    <w:rsid w:val="00D638E0"/>
    <w:rsid w:val="00D653B1"/>
    <w:rsid w:val="00D656A2"/>
    <w:rsid w:val="00D67A87"/>
    <w:rsid w:val="00D72DF1"/>
    <w:rsid w:val="00D740A5"/>
    <w:rsid w:val="00D74AE1"/>
    <w:rsid w:val="00D75D42"/>
    <w:rsid w:val="00D77ECA"/>
    <w:rsid w:val="00D805B8"/>
    <w:rsid w:val="00D80A15"/>
    <w:rsid w:val="00D80B20"/>
    <w:rsid w:val="00D80CB5"/>
    <w:rsid w:val="00D82883"/>
    <w:rsid w:val="00D845A3"/>
    <w:rsid w:val="00D865A8"/>
    <w:rsid w:val="00D87474"/>
    <w:rsid w:val="00D87BB5"/>
    <w:rsid w:val="00D9012A"/>
    <w:rsid w:val="00D92C2D"/>
    <w:rsid w:val="00D9361E"/>
    <w:rsid w:val="00D94F38"/>
    <w:rsid w:val="00D96F91"/>
    <w:rsid w:val="00D97D57"/>
    <w:rsid w:val="00DA005A"/>
    <w:rsid w:val="00DA1027"/>
    <w:rsid w:val="00DA17CD"/>
    <w:rsid w:val="00DA276C"/>
    <w:rsid w:val="00DA39DD"/>
    <w:rsid w:val="00DA658B"/>
    <w:rsid w:val="00DB25B3"/>
    <w:rsid w:val="00DB51ED"/>
    <w:rsid w:val="00DC0969"/>
    <w:rsid w:val="00DC0E5D"/>
    <w:rsid w:val="00DC1232"/>
    <w:rsid w:val="00DC1C10"/>
    <w:rsid w:val="00DC291C"/>
    <w:rsid w:val="00DC2BED"/>
    <w:rsid w:val="00DC40EB"/>
    <w:rsid w:val="00DC6F92"/>
    <w:rsid w:val="00DC76E2"/>
    <w:rsid w:val="00DD0213"/>
    <w:rsid w:val="00DD60F2"/>
    <w:rsid w:val="00DD69FB"/>
    <w:rsid w:val="00DE0893"/>
    <w:rsid w:val="00DE2814"/>
    <w:rsid w:val="00DE6796"/>
    <w:rsid w:val="00DE74F0"/>
    <w:rsid w:val="00DF00FD"/>
    <w:rsid w:val="00DF41B2"/>
    <w:rsid w:val="00DF47E2"/>
    <w:rsid w:val="00DF4C45"/>
    <w:rsid w:val="00DF76E9"/>
    <w:rsid w:val="00E01272"/>
    <w:rsid w:val="00E03067"/>
    <w:rsid w:val="00E03814"/>
    <w:rsid w:val="00E03846"/>
    <w:rsid w:val="00E03A07"/>
    <w:rsid w:val="00E06421"/>
    <w:rsid w:val="00E10BDB"/>
    <w:rsid w:val="00E13CC9"/>
    <w:rsid w:val="00E14973"/>
    <w:rsid w:val="00E16BF0"/>
    <w:rsid w:val="00E16EB4"/>
    <w:rsid w:val="00E20A7D"/>
    <w:rsid w:val="00E21A27"/>
    <w:rsid w:val="00E22643"/>
    <w:rsid w:val="00E2304B"/>
    <w:rsid w:val="00E27A2F"/>
    <w:rsid w:val="00E30A98"/>
    <w:rsid w:val="00E314F5"/>
    <w:rsid w:val="00E32BA8"/>
    <w:rsid w:val="00E332DD"/>
    <w:rsid w:val="00E33556"/>
    <w:rsid w:val="00E40F44"/>
    <w:rsid w:val="00E42796"/>
    <w:rsid w:val="00E42A94"/>
    <w:rsid w:val="00E458BF"/>
    <w:rsid w:val="00E47285"/>
    <w:rsid w:val="00E47AEE"/>
    <w:rsid w:val="00E5035D"/>
    <w:rsid w:val="00E51C33"/>
    <w:rsid w:val="00E53EB8"/>
    <w:rsid w:val="00E54676"/>
    <w:rsid w:val="00E54AD5"/>
    <w:rsid w:val="00E54BFB"/>
    <w:rsid w:val="00E54CD7"/>
    <w:rsid w:val="00E55F0E"/>
    <w:rsid w:val="00E62B84"/>
    <w:rsid w:val="00E706E7"/>
    <w:rsid w:val="00E74F0F"/>
    <w:rsid w:val="00E76B2C"/>
    <w:rsid w:val="00E77587"/>
    <w:rsid w:val="00E818AD"/>
    <w:rsid w:val="00E84229"/>
    <w:rsid w:val="00E843F0"/>
    <w:rsid w:val="00E84965"/>
    <w:rsid w:val="00E86147"/>
    <w:rsid w:val="00E877DC"/>
    <w:rsid w:val="00E90E4E"/>
    <w:rsid w:val="00E92E1C"/>
    <w:rsid w:val="00E9391E"/>
    <w:rsid w:val="00E959A9"/>
    <w:rsid w:val="00E96BC4"/>
    <w:rsid w:val="00E97D9C"/>
    <w:rsid w:val="00E97F7D"/>
    <w:rsid w:val="00EA1052"/>
    <w:rsid w:val="00EA218F"/>
    <w:rsid w:val="00EA4041"/>
    <w:rsid w:val="00EA4B7B"/>
    <w:rsid w:val="00EA4F29"/>
    <w:rsid w:val="00EA5B27"/>
    <w:rsid w:val="00EA5F83"/>
    <w:rsid w:val="00EA660A"/>
    <w:rsid w:val="00EA6F9D"/>
    <w:rsid w:val="00EB1BBB"/>
    <w:rsid w:val="00EB2273"/>
    <w:rsid w:val="00EB426E"/>
    <w:rsid w:val="00EB6C62"/>
    <w:rsid w:val="00EB6F3C"/>
    <w:rsid w:val="00EC0490"/>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217D"/>
    <w:rsid w:val="00EF404B"/>
    <w:rsid w:val="00EF5A22"/>
    <w:rsid w:val="00F00376"/>
    <w:rsid w:val="00F01F0C"/>
    <w:rsid w:val="00F02A5A"/>
    <w:rsid w:val="00F02C10"/>
    <w:rsid w:val="00F02D10"/>
    <w:rsid w:val="00F04CB6"/>
    <w:rsid w:val="00F06ECB"/>
    <w:rsid w:val="00F07EA9"/>
    <w:rsid w:val="00F1078D"/>
    <w:rsid w:val="00F11368"/>
    <w:rsid w:val="00F11764"/>
    <w:rsid w:val="00F118B2"/>
    <w:rsid w:val="00F14185"/>
    <w:rsid w:val="00F157E2"/>
    <w:rsid w:val="00F16C7D"/>
    <w:rsid w:val="00F21960"/>
    <w:rsid w:val="00F21B7F"/>
    <w:rsid w:val="00F22682"/>
    <w:rsid w:val="00F2366F"/>
    <w:rsid w:val="00F23723"/>
    <w:rsid w:val="00F24970"/>
    <w:rsid w:val="00F259E2"/>
    <w:rsid w:val="00F27C00"/>
    <w:rsid w:val="00F30739"/>
    <w:rsid w:val="00F3158D"/>
    <w:rsid w:val="00F333ED"/>
    <w:rsid w:val="00F346A3"/>
    <w:rsid w:val="00F35AE4"/>
    <w:rsid w:val="00F404B9"/>
    <w:rsid w:val="00F40DC3"/>
    <w:rsid w:val="00F41F0B"/>
    <w:rsid w:val="00F42F37"/>
    <w:rsid w:val="00F47E82"/>
    <w:rsid w:val="00F50222"/>
    <w:rsid w:val="00F518EF"/>
    <w:rsid w:val="00F52277"/>
    <w:rsid w:val="00F527AC"/>
    <w:rsid w:val="00F5503F"/>
    <w:rsid w:val="00F55AD7"/>
    <w:rsid w:val="00F56CA4"/>
    <w:rsid w:val="00F57610"/>
    <w:rsid w:val="00F617B8"/>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39F"/>
    <w:rsid w:val="00F85647"/>
    <w:rsid w:val="00F856EF"/>
    <w:rsid w:val="00F85D38"/>
    <w:rsid w:val="00F87841"/>
    <w:rsid w:val="00F90461"/>
    <w:rsid w:val="00F908CC"/>
    <w:rsid w:val="00F91B03"/>
    <w:rsid w:val="00F92E20"/>
    <w:rsid w:val="00F95190"/>
    <w:rsid w:val="00F97C7F"/>
    <w:rsid w:val="00FA06B2"/>
    <w:rsid w:val="00FA370D"/>
    <w:rsid w:val="00FA4EDF"/>
    <w:rsid w:val="00FA5F89"/>
    <w:rsid w:val="00FA66F1"/>
    <w:rsid w:val="00FB3B61"/>
    <w:rsid w:val="00FB5308"/>
    <w:rsid w:val="00FB5647"/>
    <w:rsid w:val="00FB7BDB"/>
    <w:rsid w:val="00FC1360"/>
    <w:rsid w:val="00FC378B"/>
    <w:rsid w:val="00FC3977"/>
    <w:rsid w:val="00FC5C53"/>
    <w:rsid w:val="00FC5F8B"/>
    <w:rsid w:val="00FD1793"/>
    <w:rsid w:val="00FD2566"/>
    <w:rsid w:val="00FD25C7"/>
    <w:rsid w:val="00FD2F16"/>
    <w:rsid w:val="00FD2F54"/>
    <w:rsid w:val="00FD6065"/>
    <w:rsid w:val="00FD6722"/>
    <w:rsid w:val="00FD76B1"/>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9C1C2D"/>
    <w:pPr>
      <w:ind w:left="720"/>
      <w:contextualSpacing/>
    </w:pPr>
  </w:style>
  <w:style w:type="paragraph" w:customStyle="1" w:styleId="Pa8">
    <w:name w:val="Pa8"/>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 w:type="character" w:customStyle="1" w:styleId="A6">
    <w:name w:val="A6"/>
    <w:uiPriority w:val="99"/>
    <w:rsid w:val="00527AB6"/>
    <w:rPr>
      <w:rFonts w:cs="Avenir Next"/>
      <w:color w:val="000000"/>
      <w:sz w:val="22"/>
      <w:szCs w:val="22"/>
    </w:rPr>
  </w:style>
  <w:style w:type="paragraph" w:customStyle="1" w:styleId="Pa9">
    <w:name w:val="Pa9"/>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22371005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https://maritimesafetyinnovationlab.org/wp-content/uploads/2020/10/code_of_practice_V3_2019_8Bshu5D.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D1525071-543A-49A9-86B1-B2E3AC23B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33</Pages>
  <Words>11848</Words>
  <Characters>67537</Characters>
  <Application>Microsoft Office Word</Application>
  <DocSecurity>0</DocSecurity>
  <Lines>562</Lines>
  <Paragraphs>158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79227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 Southall</cp:lastModifiedBy>
  <cp:revision>4</cp:revision>
  <cp:lastPrinted>2024-03-20T15:16:00Z</cp:lastPrinted>
  <dcterms:created xsi:type="dcterms:W3CDTF">2024-10-03T12:51:00Z</dcterms:created>
  <dcterms:modified xsi:type="dcterms:W3CDTF">2024-10-06T10:53:00Z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